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9.xml" ContentType="application/vnd.openxmlformats-officedocument.drawingml.chart+xml"/>
  <Override PartName="/word/charts/chart28.xml" ContentType="application/vnd.openxmlformats-officedocument.drawingml.chart+xml"/>
  <Override PartName="/word/charts/chart2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17.xml" ContentType="application/vnd.openxmlformats-officedocument.drawingml.chart+xml"/>
  <Override PartName="/word/charts/chart18.xml" ContentType="application/vnd.openxmlformats-officedocument.drawingml.chart+xml"/>
  <Override PartName="/word/charts/chart26.xml" ContentType="application/vnd.openxmlformats-officedocument.drawingml.chart+xml"/>
  <Override PartName="/word/charts/chart2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footer1.xml" ContentType="application/vnd.openxmlformats-officedocument.wordprocessingml.footer+xml"/>
  <Override PartName="/word/charts/chart16.xml" ContentType="application/vnd.openxmlformats-officedocument.drawingml.chart+xml"/>
  <Override PartName="/word/charts/chart24.xml" ContentType="application/vnd.openxmlformats-officedocument.drawingml.chart+xml"/>
  <Override PartName="/word/charts/chart2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22.xml" ContentType="application/vnd.openxmlformats-officedocument.drawingml.chart+xml"/>
  <Override PartName="/word/charts/chart2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20.xml" ContentType="application/vnd.openxmlformats-officedocument.drawingml.chart+xml"/>
  <Override PartName="/word/charts/chart21.xml" ContentType="application/vnd.openxmlformats-officedocument.drawingml.chart+xml"/>
  <Override PartName="/word/charts/chart30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61C" w:rsidRDefault="006B361C" w:rsidP="006B361C">
      <w:pPr>
        <w:pStyle w:val="a3"/>
      </w:pPr>
      <w:r>
        <w:t>Результаты Всероссийских проверочных работ</w:t>
      </w:r>
      <w:r w:rsidR="00F97E26">
        <w:t xml:space="preserve"> </w:t>
      </w:r>
      <w:r w:rsidR="00D106C0">
        <w:t>по биологии</w:t>
      </w:r>
    </w:p>
    <w:p w:rsidR="006B361C" w:rsidRDefault="006B361C" w:rsidP="006B361C">
      <w:pPr>
        <w:pStyle w:val="a3"/>
      </w:pPr>
      <w:r>
        <w:t xml:space="preserve">в </w:t>
      </w:r>
      <w:r w:rsidR="00E47446">
        <w:t>6</w:t>
      </w:r>
      <w:r>
        <w:t>-</w:t>
      </w:r>
      <w:r w:rsidR="00E54084">
        <w:t>11</w:t>
      </w:r>
      <w:r>
        <w:t xml:space="preserve"> классах образовательных организаций Нижегородской области</w:t>
      </w:r>
    </w:p>
    <w:p w:rsidR="006B361C" w:rsidRDefault="006B361C" w:rsidP="006B361C">
      <w:pPr>
        <w:pStyle w:val="a3"/>
      </w:pPr>
      <w:r>
        <w:t>(2020 год)</w:t>
      </w:r>
    </w:p>
    <w:p w:rsidR="006B361C" w:rsidRDefault="006B361C" w:rsidP="006B361C">
      <w:pPr>
        <w:pStyle w:val="a3"/>
      </w:pPr>
    </w:p>
    <w:p w:rsidR="00C316C9" w:rsidRPr="00390C97" w:rsidRDefault="00C316C9" w:rsidP="00102376">
      <w:pPr>
        <w:pStyle w:val="a9"/>
        <w:numPr>
          <w:ilvl w:val="0"/>
          <w:numId w:val="2"/>
        </w:numPr>
        <w:tabs>
          <w:tab w:val="left" w:pos="0"/>
          <w:tab w:val="left" w:pos="284"/>
        </w:tabs>
        <w:jc w:val="center"/>
        <w:rPr>
          <w:rFonts w:ascii="TimesNewRoman,Italic" w:hAnsi="TimesNewRoman,Italic" w:cs="TimesNewRoman,Italic"/>
          <w:b/>
          <w:iCs/>
          <w:sz w:val="28"/>
          <w:szCs w:val="28"/>
        </w:rPr>
      </w:pPr>
      <w:r w:rsidRPr="00390C97">
        <w:rPr>
          <w:rFonts w:ascii="TimesNewRoman,Italic" w:hAnsi="TimesNewRoman,Italic" w:cs="TimesNewRoman,Italic"/>
          <w:b/>
          <w:iCs/>
          <w:sz w:val="28"/>
          <w:szCs w:val="28"/>
        </w:rPr>
        <w:t>Распределение результатов участников ВПР по группам отметок</w:t>
      </w:r>
    </w:p>
    <w:p w:rsidR="00390C97" w:rsidRPr="00390C97" w:rsidRDefault="00E54084" w:rsidP="00E54084">
      <w:pPr>
        <w:tabs>
          <w:tab w:val="left" w:pos="0"/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35416" w:rsidRPr="00804120">
        <w:rPr>
          <w:sz w:val="28"/>
          <w:szCs w:val="28"/>
        </w:rPr>
        <w:t xml:space="preserve">В таблице 1 и на диаграмме 1 </w:t>
      </w:r>
      <w:r w:rsidR="00390C97" w:rsidRPr="00804120">
        <w:rPr>
          <w:sz w:val="28"/>
          <w:szCs w:val="28"/>
        </w:rPr>
        <w:t>представлено</w:t>
      </w:r>
      <w:r w:rsidR="00390C97" w:rsidRPr="00390C97">
        <w:rPr>
          <w:sz w:val="28"/>
          <w:szCs w:val="28"/>
        </w:rPr>
        <w:t xml:space="preserve"> сравнительное распределение результатов обучающихся 6–</w:t>
      </w:r>
      <w:r w:rsidR="007435AA">
        <w:rPr>
          <w:sz w:val="28"/>
          <w:szCs w:val="28"/>
        </w:rPr>
        <w:t>9,</w:t>
      </w:r>
      <w:r w:rsidR="00F07051">
        <w:rPr>
          <w:sz w:val="28"/>
          <w:szCs w:val="28"/>
        </w:rPr>
        <w:t xml:space="preserve"> </w:t>
      </w:r>
      <w:r>
        <w:rPr>
          <w:sz w:val="28"/>
          <w:szCs w:val="28"/>
        </w:rPr>
        <w:t>11</w:t>
      </w:r>
      <w:r w:rsidR="00390C97" w:rsidRPr="00390C97">
        <w:rPr>
          <w:sz w:val="28"/>
          <w:szCs w:val="28"/>
        </w:rPr>
        <w:t>-х классов по группам отметок (по пятибалльной шкале) в 2020 году в сопоставлении с общероссийскими показателями.</w:t>
      </w:r>
    </w:p>
    <w:p w:rsidR="00390C97" w:rsidRPr="00E54084" w:rsidRDefault="00390C97" w:rsidP="00E54084">
      <w:pPr>
        <w:tabs>
          <w:tab w:val="left" w:pos="0"/>
          <w:tab w:val="left" w:pos="284"/>
        </w:tabs>
        <w:jc w:val="both"/>
        <w:rPr>
          <w:sz w:val="28"/>
          <w:szCs w:val="28"/>
        </w:rPr>
      </w:pPr>
      <w:r w:rsidRPr="00E54084">
        <w:rPr>
          <w:sz w:val="28"/>
          <w:szCs w:val="28"/>
        </w:rPr>
        <w:tab/>
      </w:r>
      <w:r w:rsidR="00E54084" w:rsidRPr="00E54084">
        <w:rPr>
          <w:sz w:val="28"/>
          <w:szCs w:val="28"/>
        </w:rPr>
        <w:tab/>
      </w:r>
      <w:r w:rsidRPr="00E54084">
        <w:rPr>
          <w:sz w:val="28"/>
          <w:szCs w:val="28"/>
        </w:rPr>
        <w:t>В целом участники ВПР Нижегородской области во всех параллелях распределились по группам в зависимости от полученных отметок практически одинаково с общероссийскими результатами.</w:t>
      </w:r>
    </w:p>
    <w:p w:rsidR="00A5635D" w:rsidRPr="00A5635D" w:rsidRDefault="00A5635D" w:rsidP="00A5635D">
      <w:pPr>
        <w:tabs>
          <w:tab w:val="left" w:pos="0"/>
          <w:tab w:val="left" w:pos="284"/>
        </w:tabs>
        <w:ind w:left="360"/>
        <w:jc w:val="right"/>
        <w:rPr>
          <w:rFonts w:ascii="TimesNewRoman,Italic" w:hAnsi="TimesNewRoman,Italic" w:cs="TimesNewRoman,Italic"/>
          <w:iCs/>
          <w:sz w:val="28"/>
          <w:szCs w:val="28"/>
        </w:rPr>
      </w:pPr>
      <w:r w:rsidRPr="00A5635D">
        <w:rPr>
          <w:rFonts w:ascii="TimesNewRoman,Italic" w:hAnsi="TimesNewRoman,Italic" w:cs="TimesNewRoman,Italic"/>
          <w:iCs/>
          <w:sz w:val="28"/>
          <w:szCs w:val="28"/>
        </w:rPr>
        <w:t>Таблица</w:t>
      </w:r>
      <w:r w:rsidR="004C5FB4">
        <w:rPr>
          <w:rFonts w:ascii="TimesNewRoman,Italic" w:hAnsi="TimesNewRoman,Italic" w:cs="TimesNewRoman,Italic"/>
          <w:iCs/>
          <w:sz w:val="28"/>
          <w:szCs w:val="28"/>
        </w:rPr>
        <w:t xml:space="preserve"> </w:t>
      </w:r>
      <w:r w:rsidR="00783465">
        <w:rPr>
          <w:rFonts w:ascii="TimesNewRoman,Italic" w:hAnsi="TimesNewRoman,Italic" w:cs="TimesNewRoman,Italic"/>
          <w:iCs/>
          <w:sz w:val="28"/>
          <w:szCs w:val="28"/>
        </w:rPr>
        <w:t>1</w:t>
      </w:r>
    </w:p>
    <w:p w:rsidR="00A5635D" w:rsidRDefault="00A5635D" w:rsidP="00A5635D">
      <w:pPr>
        <w:tabs>
          <w:tab w:val="left" w:pos="0"/>
          <w:tab w:val="left" w:pos="284"/>
        </w:tabs>
        <w:jc w:val="center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>Распределение участников по группам отметок за ВПР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7"/>
        <w:gridCol w:w="1135"/>
        <w:gridCol w:w="1136"/>
        <w:gridCol w:w="1135"/>
        <w:gridCol w:w="1137"/>
        <w:gridCol w:w="1136"/>
        <w:gridCol w:w="1137"/>
        <w:gridCol w:w="1136"/>
        <w:gridCol w:w="1137"/>
      </w:tblGrid>
      <w:tr w:rsidR="00A5635D" w:rsidRPr="00B50D19" w:rsidTr="00783465">
        <w:trPr>
          <w:trHeight w:val="322"/>
        </w:trPr>
        <w:tc>
          <w:tcPr>
            <w:tcW w:w="1027" w:type="dxa"/>
            <w:vMerge w:val="restart"/>
            <w:vAlign w:val="center"/>
          </w:tcPr>
          <w:p w:rsidR="00A5635D" w:rsidRPr="00B50D19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 w:rsidRPr="00B50D19"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Класс</w:t>
            </w:r>
          </w:p>
        </w:tc>
        <w:tc>
          <w:tcPr>
            <w:tcW w:w="2271" w:type="dxa"/>
            <w:gridSpan w:val="2"/>
          </w:tcPr>
          <w:p w:rsidR="00A5635D" w:rsidRPr="00B50D19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"</w:t>
            </w:r>
            <w:r w:rsidRPr="00B50D19"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2</w:t>
            </w: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"</w:t>
            </w:r>
          </w:p>
        </w:tc>
        <w:tc>
          <w:tcPr>
            <w:tcW w:w="2272" w:type="dxa"/>
            <w:gridSpan w:val="2"/>
          </w:tcPr>
          <w:p w:rsidR="00A5635D" w:rsidRPr="00B50D19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"</w:t>
            </w:r>
            <w:r w:rsidRPr="00B50D19"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3</w:t>
            </w: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"</w:t>
            </w:r>
          </w:p>
        </w:tc>
        <w:tc>
          <w:tcPr>
            <w:tcW w:w="2273" w:type="dxa"/>
            <w:gridSpan w:val="2"/>
          </w:tcPr>
          <w:p w:rsidR="00A5635D" w:rsidRPr="00B50D19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"</w:t>
            </w:r>
            <w:r w:rsidRPr="00B50D19"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4</w:t>
            </w: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"</w:t>
            </w:r>
          </w:p>
        </w:tc>
        <w:tc>
          <w:tcPr>
            <w:tcW w:w="2273" w:type="dxa"/>
            <w:gridSpan w:val="2"/>
          </w:tcPr>
          <w:p w:rsidR="00A5635D" w:rsidRPr="00B50D19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"</w:t>
            </w:r>
            <w:r w:rsidRPr="00B50D19"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5</w:t>
            </w: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"</w:t>
            </w:r>
          </w:p>
        </w:tc>
      </w:tr>
      <w:tr w:rsidR="00A5635D" w:rsidRPr="00B50D19" w:rsidTr="00783465">
        <w:trPr>
          <w:trHeight w:val="146"/>
        </w:trPr>
        <w:tc>
          <w:tcPr>
            <w:tcW w:w="1027" w:type="dxa"/>
            <w:vMerge/>
          </w:tcPr>
          <w:p w:rsidR="00A5635D" w:rsidRPr="00B50D19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</w:p>
        </w:tc>
        <w:tc>
          <w:tcPr>
            <w:tcW w:w="1135" w:type="dxa"/>
          </w:tcPr>
          <w:p w:rsidR="00A5635D" w:rsidRPr="00B50D19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4"/>
                <w:szCs w:val="24"/>
              </w:rPr>
            </w:pPr>
            <w:proofErr w:type="spellStart"/>
            <w:r w:rsidRPr="00B50D19"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Нижег</w:t>
            </w:r>
            <w:proofErr w:type="spellEnd"/>
            <w:r w:rsidRPr="00B50D19"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. обл.</w:t>
            </w:r>
          </w:p>
        </w:tc>
        <w:tc>
          <w:tcPr>
            <w:tcW w:w="1136" w:type="dxa"/>
          </w:tcPr>
          <w:p w:rsidR="00A5635D" w:rsidRPr="00B50D19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4"/>
                <w:szCs w:val="24"/>
              </w:rPr>
            </w:pPr>
            <w:r w:rsidRPr="00B50D19"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 xml:space="preserve">В </w:t>
            </w:r>
            <w:proofErr w:type="gramStart"/>
            <w:r w:rsidRPr="00B50D19"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ср</w:t>
            </w:r>
            <w:proofErr w:type="gramEnd"/>
            <w:r w:rsidRPr="00B50D19"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. по РФ</w:t>
            </w:r>
          </w:p>
        </w:tc>
        <w:tc>
          <w:tcPr>
            <w:tcW w:w="1135" w:type="dxa"/>
          </w:tcPr>
          <w:p w:rsidR="00A5635D" w:rsidRPr="00B50D19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4"/>
                <w:szCs w:val="24"/>
              </w:rPr>
            </w:pPr>
            <w:proofErr w:type="spellStart"/>
            <w:r w:rsidRPr="00B50D19"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Нижег</w:t>
            </w:r>
            <w:proofErr w:type="spellEnd"/>
            <w:r w:rsidRPr="00B50D19"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. обл.</w:t>
            </w:r>
          </w:p>
        </w:tc>
        <w:tc>
          <w:tcPr>
            <w:tcW w:w="1137" w:type="dxa"/>
          </w:tcPr>
          <w:p w:rsidR="00A5635D" w:rsidRPr="00B50D19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4"/>
                <w:szCs w:val="24"/>
              </w:rPr>
            </w:pPr>
            <w:r w:rsidRPr="00B50D19"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 xml:space="preserve">В </w:t>
            </w:r>
            <w:proofErr w:type="gramStart"/>
            <w:r w:rsidRPr="00B50D19"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ср</w:t>
            </w:r>
            <w:proofErr w:type="gramEnd"/>
            <w:r w:rsidRPr="00B50D19"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. по РФ</w:t>
            </w:r>
          </w:p>
        </w:tc>
        <w:tc>
          <w:tcPr>
            <w:tcW w:w="1136" w:type="dxa"/>
          </w:tcPr>
          <w:p w:rsidR="00A5635D" w:rsidRPr="00B50D19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4"/>
                <w:szCs w:val="24"/>
              </w:rPr>
            </w:pPr>
            <w:proofErr w:type="spellStart"/>
            <w:r w:rsidRPr="00B50D19"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Нижег</w:t>
            </w:r>
            <w:proofErr w:type="spellEnd"/>
            <w:r w:rsidRPr="00B50D19"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. обл.</w:t>
            </w:r>
          </w:p>
        </w:tc>
        <w:tc>
          <w:tcPr>
            <w:tcW w:w="1137" w:type="dxa"/>
          </w:tcPr>
          <w:p w:rsidR="00A5635D" w:rsidRPr="00B50D19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4"/>
                <w:szCs w:val="24"/>
              </w:rPr>
            </w:pPr>
            <w:r w:rsidRPr="00B50D19"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 xml:space="preserve">В </w:t>
            </w:r>
            <w:proofErr w:type="gramStart"/>
            <w:r w:rsidRPr="00B50D19"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ср</w:t>
            </w:r>
            <w:proofErr w:type="gramEnd"/>
            <w:r w:rsidRPr="00B50D19"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. по РФ</w:t>
            </w:r>
          </w:p>
        </w:tc>
        <w:tc>
          <w:tcPr>
            <w:tcW w:w="1136" w:type="dxa"/>
          </w:tcPr>
          <w:p w:rsidR="00A5635D" w:rsidRPr="00B50D19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4"/>
                <w:szCs w:val="24"/>
              </w:rPr>
            </w:pPr>
            <w:proofErr w:type="spellStart"/>
            <w:r w:rsidRPr="00B50D19"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Нижег</w:t>
            </w:r>
            <w:proofErr w:type="spellEnd"/>
            <w:r w:rsidRPr="00B50D19"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. обл.</w:t>
            </w:r>
          </w:p>
        </w:tc>
        <w:tc>
          <w:tcPr>
            <w:tcW w:w="1137" w:type="dxa"/>
          </w:tcPr>
          <w:p w:rsidR="00A5635D" w:rsidRPr="00B50D19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4"/>
                <w:szCs w:val="24"/>
              </w:rPr>
            </w:pPr>
            <w:r w:rsidRPr="00B50D19"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 xml:space="preserve">В </w:t>
            </w:r>
            <w:proofErr w:type="gramStart"/>
            <w:r w:rsidRPr="00B50D19"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ср</w:t>
            </w:r>
            <w:proofErr w:type="gramEnd"/>
            <w:r w:rsidRPr="00B50D19">
              <w:rPr>
                <w:rFonts w:ascii="TimesNewRoman,Italic" w:hAnsi="TimesNewRoman,Italic" w:cs="TimesNewRoman,Italic"/>
                <w:iCs/>
                <w:sz w:val="24"/>
                <w:szCs w:val="24"/>
              </w:rPr>
              <w:t>. по РФ</w:t>
            </w:r>
          </w:p>
        </w:tc>
      </w:tr>
      <w:tr w:rsidR="00A5635D" w:rsidRPr="00B50D19" w:rsidTr="00783465">
        <w:trPr>
          <w:trHeight w:val="322"/>
        </w:trPr>
        <w:tc>
          <w:tcPr>
            <w:tcW w:w="1027" w:type="dxa"/>
          </w:tcPr>
          <w:p w:rsidR="00A5635D" w:rsidRPr="00B50D19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 w:rsidRPr="00B50D19"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6</w:t>
            </w:r>
          </w:p>
        </w:tc>
        <w:tc>
          <w:tcPr>
            <w:tcW w:w="1135" w:type="dxa"/>
          </w:tcPr>
          <w:p w:rsidR="00A5635D" w:rsidRPr="00B50D19" w:rsidRDefault="00416956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13,1</w:t>
            </w:r>
          </w:p>
        </w:tc>
        <w:tc>
          <w:tcPr>
            <w:tcW w:w="1136" w:type="dxa"/>
          </w:tcPr>
          <w:p w:rsidR="00A5635D" w:rsidRPr="00B50D19" w:rsidRDefault="00416956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14,97</w:t>
            </w:r>
          </w:p>
        </w:tc>
        <w:tc>
          <w:tcPr>
            <w:tcW w:w="1135" w:type="dxa"/>
          </w:tcPr>
          <w:p w:rsidR="00A5635D" w:rsidRPr="00B50D19" w:rsidRDefault="00416956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47,42</w:t>
            </w:r>
          </w:p>
        </w:tc>
        <w:tc>
          <w:tcPr>
            <w:tcW w:w="1137" w:type="dxa"/>
          </w:tcPr>
          <w:p w:rsidR="00A5635D" w:rsidRPr="00B50D19" w:rsidRDefault="00416956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45,31</w:t>
            </w:r>
          </w:p>
        </w:tc>
        <w:tc>
          <w:tcPr>
            <w:tcW w:w="1136" w:type="dxa"/>
          </w:tcPr>
          <w:p w:rsidR="00A5635D" w:rsidRPr="00B50D19" w:rsidRDefault="00416956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33,1</w:t>
            </w:r>
          </w:p>
        </w:tc>
        <w:tc>
          <w:tcPr>
            <w:tcW w:w="1137" w:type="dxa"/>
          </w:tcPr>
          <w:p w:rsidR="00A5635D" w:rsidRPr="00B50D19" w:rsidRDefault="00416956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33,03</w:t>
            </w:r>
          </w:p>
        </w:tc>
        <w:tc>
          <w:tcPr>
            <w:tcW w:w="1136" w:type="dxa"/>
          </w:tcPr>
          <w:p w:rsidR="00A5635D" w:rsidRPr="00B50D19" w:rsidRDefault="00416956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6,38</w:t>
            </w:r>
          </w:p>
        </w:tc>
        <w:tc>
          <w:tcPr>
            <w:tcW w:w="1137" w:type="dxa"/>
          </w:tcPr>
          <w:p w:rsidR="00A5635D" w:rsidRPr="00B50D19" w:rsidRDefault="00416956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6,69</w:t>
            </w:r>
          </w:p>
        </w:tc>
      </w:tr>
      <w:tr w:rsidR="00A5635D" w:rsidRPr="00B50D19" w:rsidTr="00783465">
        <w:trPr>
          <w:trHeight w:val="322"/>
        </w:trPr>
        <w:tc>
          <w:tcPr>
            <w:tcW w:w="1027" w:type="dxa"/>
          </w:tcPr>
          <w:p w:rsidR="00A5635D" w:rsidRPr="00B50D19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 w:rsidRPr="00B50D19"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7</w:t>
            </w:r>
          </w:p>
        </w:tc>
        <w:tc>
          <w:tcPr>
            <w:tcW w:w="1135" w:type="dxa"/>
          </w:tcPr>
          <w:p w:rsidR="00A5635D" w:rsidRPr="00B50D19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14,42</w:t>
            </w:r>
          </w:p>
        </w:tc>
        <w:tc>
          <w:tcPr>
            <w:tcW w:w="1136" w:type="dxa"/>
          </w:tcPr>
          <w:p w:rsidR="00A5635D" w:rsidRPr="00B50D19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16,02</w:t>
            </w:r>
          </w:p>
        </w:tc>
        <w:tc>
          <w:tcPr>
            <w:tcW w:w="1135" w:type="dxa"/>
          </w:tcPr>
          <w:p w:rsidR="00A5635D" w:rsidRPr="00B50D19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49,85</w:t>
            </w:r>
          </w:p>
        </w:tc>
        <w:tc>
          <w:tcPr>
            <w:tcW w:w="1137" w:type="dxa"/>
          </w:tcPr>
          <w:p w:rsidR="00A5635D" w:rsidRPr="00B50D19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47,27</w:t>
            </w:r>
          </w:p>
        </w:tc>
        <w:tc>
          <w:tcPr>
            <w:tcW w:w="1136" w:type="dxa"/>
          </w:tcPr>
          <w:p w:rsidR="00A5635D" w:rsidRPr="00B50D19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30,72</w:t>
            </w:r>
          </w:p>
        </w:tc>
        <w:tc>
          <w:tcPr>
            <w:tcW w:w="1137" w:type="dxa"/>
          </w:tcPr>
          <w:p w:rsidR="00A5635D" w:rsidRPr="00B50D19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31,25</w:t>
            </w:r>
          </w:p>
        </w:tc>
        <w:tc>
          <w:tcPr>
            <w:tcW w:w="1136" w:type="dxa"/>
          </w:tcPr>
          <w:p w:rsidR="00A5635D" w:rsidRPr="00B50D19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5,01</w:t>
            </w:r>
          </w:p>
        </w:tc>
        <w:tc>
          <w:tcPr>
            <w:tcW w:w="1137" w:type="dxa"/>
          </w:tcPr>
          <w:p w:rsidR="00A5635D" w:rsidRPr="00B50D19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5,46</w:t>
            </w:r>
          </w:p>
        </w:tc>
      </w:tr>
      <w:tr w:rsidR="00A5635D" w:rsidRPr="00B50D19" w:rsidTr="00783465">
        <w:trPr>
          <w:trHeight w:val="322"/>
        </w:trPr>
        <w:tc>
          <w:tcPr>
            <w:tcW w:w="1027" w:type="dxa"/>
          </w:tcPr>
          <w:p w:rsidR="00A5635D" w:rsidRPr="00B50D19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 w:rsidRPr="00B50D19"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8</w:t>
            </w:r>
          </w:p>
        </w:tc>
        <w:tc>
          <w:tcPr>
            <w:tcW w:w="1135" w:type="dxa"/>
          </w:tcPr>
          <w:p w:rsidR="00A5635D" w:rsidRPr="00B50D19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13,62</w:t>
            </w:r>
          </w:p>
        </w:tc>
        <w:tc>
          <w:tcPr>
            <w:tcW w:w="1136" w:type="dxa"/>
          </w:tcPr>
          <w:p w:rsidR="00A5635D" w:rsidRPr="00B50D19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14,88</w:t>
            </w:r>
          </w:p>
        </w:tc>
        <w:tc>
          <w:tcPr>
            <w:tcW w:w="1135" w:type="dxa"/>
          </w:tcPr>
          <w:p w:rsidR="00A5635D" w:rsidRPr="00B50D19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51,65</w:t>
            </w:r>
          </w:p>
        </w:tc>
        <w:tc>
          <w:tcPr>
            <w:tcW w:w="1137" w:type="dxa"/>
          </w:tcPr>
          <w:p w:rsidR="00A5635D" w:rsidRPr="00B50D19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49,72</w:t>
            </w:r>
          </w:p>
        </w:tc>
        <w:tc>
          <w:tcPr>
            <w:tcW w:w="1136" w:type="dxa"/>
          </w:tcPr>
          <w:p w:rsidR="00A5635D" w:rsidRPr="00B50D19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28,34</w:t>
            </w:r>
          </w:p>
        </w:tc>
        <w:tc>
          <w:tcPr>
            <w:tcW w:w="1137" w:type="dxa"/>
          </w:tcPr>
          <w:p w:rsidR="00A5635D" w:rsidRPr="00B50D19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29,39</w:t>
            </w:r>
          </w:p>
        </w:tc>
        <w:tc>
          <w:tcPr>
            <w:tcW w:w="1136" w:type="dxa"/>
          </w:tcPr>
          <w:p w:rsidR="00A5635D" w:rsidRPr="00B50D19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6,39</w:t>
            </w:r>
          </w:p>
        </w:tc>
        <w:tc>
          <w:tcPr>
            <w:tcW w:w="1137" w:type="dxa"/>
          </w:tcPr>
          <w:p w:rsidR="00A5635D" w:rsidRPr="00B50D19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6,01</w:t>
            </w:r>
          </w:p>
        </w:tc>
      </w:tr>
      <w:tr w:rsidR="00A5635D" w:rsidRPr="00B50D19" w:rsidTr="00783465">
        <w:trPr>
          <w:trHeight w:val="322"/>
        </w:trPr>
        <w:tc>
          <w:tcPr>
            <w:tcW w:w="1027" w:type="dxa"/>
          </w:tcPr>
          <w:p w:rsidR="00A5635D" w:rsidRPr="00B50D19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9</w:t>
            </w:r>
          </w:p>
        </w:tc>
        <w:tc>
          <w:tcPr>
            <w:tcW w:w="1135" w:type="dxa"/>
          </w:tcPr>
          <w:p w:rsidR="00A5635D" w:rsidRPr="00E83473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11,54</w:t>
            </w:r>
          </w:p>
        </w:tc>
        <w:tc>
          <w:tcPr>
            <w:tcW w:w="1136" w:type="dxa"/>
          </w:tcPr>
          <w:p w:rsidR="00A5635D" w:rsidRPr="00E83473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13,56</w:t>
            </w:r>
          </w:p>
        </w:tc>
        <w:tc>
          <w:tcPr>
            <w:tcW w:w="1135" w:type="dxa"/>
          </w:tcPr>
          <w:p w:rsidR="00A5635D" w:rsidRPr="00E83473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47,93</w:t>
            </w:r>
          </w:p>
        </w:tc>
        <w:tc>
          <w:tcPr>
            <w:tcW w:w="1137" w:type="dxa"/>
          </w:tcPr>
          <w:p w:rsidR="00A5635D" w:rsidRPr="00E83473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47,32</w:t>
            </w:r>
          </w:p>
        </w:tc>
        <w:tc>
          <w:tcPr>
            <w:tcW w:w="1136" w:type="dxa"/>
          </w:tcPr>
          <w:p w:rsidR="00A5635D" w:rsidRPr="00E83473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35,17</w:t>
            </w:r>
          </w:p>
        </w:tc>
        <w:tc>
          <w:tcPr>
            <w:tcW w:w="1137" w:type="dxa"/>
          </w:tcPr>
          <w:p w:rsidR="00A5635D" w:rsidRPr="00E83473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33,59</w:t>
            </w:r>
          </w:p>
        </w:tc>
        <w:tc>
          <w:tcPr>
            <w:tcW w:w="1136" w:type="dxa"/>
          </w:tcPr>
          <w:p w:rsidR="00A5635D" w:rsidRPr="00E83473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5,36</w:t>
            </w:r>
          </w:p>
        </w:tc>
        <w:tc>
          <w:tcPr>
            <w:tcW w:w="1137" w:type="dxa"/>
          </w:tcPr>
          <w:p w:rsidR="00A5635D" w:rsidRPr="00E83473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5,52</w:t>
            </w:r>
          </w:p>
        </w:tc>
      </w:tr>
      <w:tr w:rsidR="00A5635D" w:rsidRPr="00B50D19" w:rsidTr="00783465">
        <w:trPr>
          <w:trHeight w:val="322"/>
        </w:trPr>
        <w:tc>
          <w:tcPr>
            <w:tcW w:w="1027" w:type="dxa"/>
          </w:tcPr>
          <w:p w:rsidR="00A5635D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11</w:t>
            </w:r>
          </w:p>
        </w:tc>
        <w:tc>
          <w:tcPr>
            <w:tcW w:w="1135" w:type="dxa"/>
          </w:tcPr>
          <w:p w:rsidR="00A5635D" w:rsidRPr="00E83473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5,32</w:t>
            </w:r>
          </w:p>
        </w:tc>
        <w:tc>
          <w:tcPr>
            <w:tcW w:w="1136" w:type="dxa"/>
          </w:tcPr>
          <w:p w:rsidR="00A5635D" w:rsidRPr="00E83473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4,14</w:t>
            </w:r>
          </w:p>
        </w:tc>
        <w:tc>
          <w:tcPr>
            <w:tcW w:w="1135" w:type="dxa"/>
          </w:tcPr>
          <w:p w:rsidR="00A5635D" w:rsidRPr="00E83473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31,77</w:t>
            </w:r>
          </w:p>
        </w:tc>
        <w:tc>
          <w:tcPr>
            <w:tcW w:w="1137" w:type="dxa"/>
          </w:tcPr>
          <w:p w:rsidR="00A5635D" w:rsidRPr="00E83473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28,42</w:t>
            </w:r>
          </w:p>
        </w:tc>
        <w:tc>
          <w:tcPr>
            <w:tcW w:w="1136" w:type="dxa"/>
          </w:tcPr>
          <w:p w:rsidR="00A5635D" w:rsidRPr="00E83473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42,9</w:t>
            </w:r>
          </w:p>
        </w:tc>
        <w:tc>
          <w:tcPr>
            <w:tcW w:w="1137" w:type="dxa"/>
          </w:tcPr>
          <w:p w:rsidR="00A5635D" w:rsidRPr="00E83473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46,6</w:t>
            </w:r>
          </w:p>
        </w:tc>
        <w:tc>
          <w:tcPr>
            <w:tcW w:w="1136" w:type="dxa"/>
          </w:tcPr>
          <w:p w:rsidR="00A5635D" w:rsidRPr="00E83473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20</w:t>
            </w:r>
          </w:p>
        </w:tc>
        <w:tc>
          <w:tcPr>
            <w:tcW w:w="1137" w:type="dxa"/>
          </w:tcPr>
          <w:p w:rsidR="00A5635D" w:rsidRPr="00E83473" w:rsidRDefault="00A5635D" w:rsidP="00FC04DE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20,83</w:t>
            </w:r>
          </w:p>
        </w:tc>
      </w:tr>
    </w:tbl>
    <w:p w:rsidR="00783465" w:rsidRPr="00783465" w:rsidRDefault="00783465" w:rsidP="00FD5B18">
      <w:pPr>
        <w:tabs>
          <w:tab w:val="left" w:pos="0"/>
          <w:tab w:val="left" w:pos="284"/>
        </w:tabs>
        <w:jc w:val="right"/>
        <w:rPr>
          <w:sz w:val="16"/>
          <w:szCs w:val="16"/>
        </w:rPr>
      </w:pPr>
    </w:p>
    <w:p w:rsidR="00FD5B18" w:rsidRPr="002965D3" w:rsidRDefault="00FD5B18" w:rsidP="00FD5B18">
      <w:pPr>
        <w:tabs>
          <w:tab w:val="left" w:pos="0"/>
          <w:tab w:val="left" w:pos="284"/>
        </w:tabs>
        <w:jc w:val="right"/>
        <w:rPr>
          <w:sz w:val="28"/>
        </w:rPr>
      </w:pPr>
      <w:r w:rsidRPr="002965D3">
        <w:rPr>
          <w:sz w:val="28"/>
        </w:rPr>
        <w:t>Диаграмма</w:t>
      </w:r>
      <w:r w:rsidR="00A00D1F">
        <w:rPr>
          <w:sz w:val="28"/>
        </w:rPr>
        <w:t xml:space="preserve"> 1</w:t>
      </w:r>
    </w:p>
    <w:p w:rsidR="00FD5B18" w:rsidRPr="00783465" w:rsidRDefault="00FD5B18" w:rsidP="00FD5B18">
      <w:pPr>
        <w:tabs>
          <w:tab w:val="left" w:pos="0"/>
          <w:tab w:val="left" w:pos="284"/>
        </w:tabs>
        <w:ind w:left="360"/>
        <w:jc w:val="right"/>
        <w:rPr>
          <w:rFonts w:ascii="TimesNewRoman,Italic" w:hAnsi="TimesNewRoman,Italic" w:cs="TimesNewRoman,Italic"/>
          <w:iCs/>
          <w:sz w:val="16"/>
          <w:szCs w:val="16"/>
        </w:rPr>
      </w:pPr>
    </w:p>
    <w:tbl>
      <w:tblPr>
        <w:tblStyle w:val="aa"/>
        <w:tblW w:w="10805" w:type="dxa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851"/>
        <w:gridCol w:w="5954"/>
      </w:tblGrid>
      <w:tr w:rsidR="00390C97" w:rsidTr="001F1844">
        <w:tc>
          <w:tcPr>
            <w:tcW w:w="4851" w:type="dxa"/>
          </w:tcPr>
          <w:p w:rsidR="00390C97" w:rsidRDefault="00390C97" w:rsidP="00390C97">
            <w:pPr>
              <w:tabs>
                <w:tab w:val="left" w:pos="0"/>
                <w:tab w:val="left" w:pos="284"/>
              </w:tabs>
              <w:rPr>
                <w:rFonts w:ascii="TimesNewRoman,Italic" w:hAnsi="TimesNewRoman,Italic" w:cs="TimesNewRoman,Italic"/>
                <w:b/>
                <w:iCs/>
                <w:sz w:val="28"/>
                <w:szCs w:val="28"/>
              </w:rPr>
            </w:pPr>
            <w:r w:rsidRPr="00390C97">
              <w:rPr>
                <w:rFonts w:ascii="TimesNewRoman,Italic" w:hAnsi="TimesNewRoman,Italic" w:cs="TimesNewRoman,Italic"/>
                <w:b/>
                <w:iCs/>
                <w:noProof/>
                <w:sz w:val="28"/>
                <w:szCs w:val="28"/>
              </w:rPr>
              <w:drawing>
                <wp:inline distT="0" distB="0" distL="0" distR="0">
                  <wp:extent cx="3160085" cy="2541182"/>
                  <wp:effectExtent l="19050" t="0" r="21265" b="0"/>
                  <wp:docPr id="4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  <w:tc>
          <w:tcPr>
            <w:tcW w:w="5954" w:type="dxa"/>
          </w:tcPr>
          <w:p w:rsidR="00390C97" w:rsidRDefault="00390C97" w:rsidP="00390C97">
            <w:pPr>
              <w:tabs>
                <w:tab w:val="left" w:pos="0"/>
                <w:tab w:val="left" w:pos="284"/>
              </w:tabs>
              <w:rPr>
                <w:rFonts w:ascii="TimesNewRoman,Italic" w:hAnsi="TimesNewRoman,Italic" w:cs="TimesNewRoman,Italic"/>
                <w:b/>
                <w:iCs/>
                <w:sz w:val="28"/>
                <w:szCs w:val="28"/>
              </w:rPr>
            </w:pPr>
            <w:r w:rsidRPr="00390C97">
              <w:rPr>
                <w:rFonts w:ascii="TimesNewRoman,Italic" w:hAnsi="TimesNewRoman,Italic" w:cs="TimesNewRoman,Italic"/>
                <w:b/>
                <w:iCs/>
                <w:noProof/>
                <w:sz w:val="28"/>
                <w:szCs w:val="28"/>
              </w:rPr>
              <w:drawing>
                <wp:inline distT="0" distB="0" distL="0" distR="0">
                  <wp:extent cx="3181350" cy="2541182"/>
                  <wp:effectExtent l="19050" t="0" r="19050" b="0"/>
                  <wp:docPr id="3" name="Диаграмма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  <w:tr w:rsidR="00390C97" w:rsidTr="001F1844">
        <w:tc>
          <w:tcPr>
            <w:tcW w:w="4851" w:type="dxa"/>
          </w:tcPr>
          <w:p w:rsidR="00390C97" w:rsidRDefault="00390C97" w:rsidP="00390C97">
            <w:pPr>
              <w:tabs>
                <w:tab w:val="left" w:pos="0"/>
                <w:tab w:val="left" w:pos="284"/>
              </w:tabs>
              <w:rPr>
                <w:rFonts w:ascii="TimesNewRoman,Italic" w:hAnsi="TimesNewRoman,Italic" w:cs="TimesNewRoman,Italic"/>
                <w:b/>
                <w:iCs/>
                <w:sz w:val="28"/>
                <w:szCs w:val="28"/>
              </w:rPr>
            </w:pPr>
            <w:r w:rsidRPr="00390C97">
              <w:rPr>
                <w:rFonts w:ascii="TimesNewRoman,Italic" w:hAnsi="TimesNewRoman,Italic" w:cs="TimesNewRoman,Italic"/>
                <w:b/>
                <w:iCs/>
                <w:noProof/>
                <w:sz w:val="28"/>
                <w:szCs w:val="28"/>
              </w:rPr>
              <w:drawing>
                <wp:inline distT="0" distB="0" distL="0" distR="0">
                  <wp:extent cx="3024077" cy="2296633"/>
                  <wp:effectExtent l="19050" t="0" r="23923" b="8417"/>
                  <wp:docPr id="5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  <w:tc>
          <w:tcPr>
            <w:tcW w:w="5954" w:type="dxa"/>
          </w:tcPr>
          <w:p w:rsidR="00390C97" w:rsidRDefault="00390C97" w:rsidP="001F1844">
            <w:pPr>
              <w:tabs>
                <w:tab w:val="left" w:pos="0"/>
                <w:tab w:val="left" w:pos="176"/>
              </w:tabs>
              <w:rPr>
                <w:rFonts w:ascii="TimesNewRoman,Italic" w:hAnsi="TimesNewRoman,Italic" w:cs="TimesNewRoman,Italic"/>
                <w:b/>
                <w:iCs/>
                <w:sz w:val="28"/>
                <w:szCs w:val="28"/>
              </w:rPr>
            </w:pPr>
            <w:r w:rsidRPr="00390C97">
              <w:rPr>
                <w:rFonts w:ascii="TimesNewRoman,Italic" w:hAnsi="TimesNewRoman,Italic" w:cs="TimesNewRoman,Italic"/>
                <w:b/>
                <w:iCs/>
                <w:noProof/>
                <w:sz w:val="28"/>
                <w:szCs w:val="28"/>
              </w:rPr>
              <w:drawing>
                <wp:inline distT="0" distB="0" distL="0" distR="0">
                  <wp:extent cx="3183565" cy="2395338"/>
                  <wp:effectExtent l="19050" t="0" r="16835" b="4962"/>
                  <wp:docPr id="8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  <w:p w:rsidR="00783465" w:rsidRDefault="00783465" w:rsidP="001F1844">
            <w:pPr>
              <w:tabs>
                <w:tab w:val="left" w:pos="0"/>
                <w:tab w:val="left" w:pos="176"/>
              </w:tabs>
              <w:rPr>
                <w:rFonts w:ascii="TimesNewRoman,Italic" w:hAnsi="TimesNewRoman,Italic" w:cs="TimesNewRoman,Italic"/>
                <w:b/>
                <w:iCs/>
                <w:sz w:val="28"/>
                <w:szCs w:val="28"/>
              </w:rPr>
            </w:pPr>
          </w:p>
        </w:tc>
      </w:tr>
      <w:tr w:rsidR="00E54084" w:rsidTr="007435AA">
        <w:tc>
          <w:tcPr>
            <w:tcW w:w="10805" w:type="dxa"/>
            <w:gridSpan w:val="2"/>
          </w:tcPr>
          <w:p w:rsidR="00E54084" w:rsidRDefault="00E54084" w:rsidP="00B21ABF">
            <w:pPr>
              <w:tabs>
                <w:tab w:val="left" w:pos="491"/>
              </w:tabs>
              <w:ind w:left="207" w:firstLine="851"/>
              <w:rPr>
                <w:rFonts w:ascii="TimesNewRoman,Italic" w:hAnsi="TimesNewRoman,Italic" w:cs="TimesNewRoman,Italic"/>
                <w:b/>
                <w:iCs/>
                <w:sz w:val="28"/>
                <w:szCs w:val="28"/>
              </w:rPr>
            </w:pPr>
            <w:r w:rsidRPr="001F1844">
              <w:rPr>
                <w:rFonts w:ascii="TimesNewRoman,Italic" w:hAnsi="TimesNewRoman,Italic" w:cs="TimesNewRoman,Italic"/>
                <w:b/>
                <w:iCs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4908428" cy="2519464"/>
                  <wp:effectExtent l="19050" t="0" r="25522" b="0"/>
                  <wp:docPr id="38" name="Диаграмма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</w:tbl>
    <w:p w:rsidR="00C316C9" w:rsidRDefault="00C316C9" w:rsidP="00B059F5">
      <w:pPr>
        <w:pStyle w:val="a9"/>
        <w:numPr>
          <w:ilvl w:val="0"/>
          <w:numId w:val="2"/>
        </w:numPr>
        <w:tabs>
          <w:tab w:val="left" w:pos="0"/>
          <w:tab w:val="left" w:pos="284"/>
        </w:tabs>
        <w:jc w:val="center"/>
        <w:rPr>
          <w:rFonts w:ascii="TimesNewRoman,Italic" w:hAnsi="TimesNewRoman,Italic" w:cs="TimesNewRoman,Italic"/>
          <w:b/>
          <w:iCs/>
          <w:sz w:val="28"/>
          <w:szCs w:val="28"/>
        </w:rPr>
      </w:pPr>
      <w:r w:rsidRPr="001F1844">
        <w:rPr>
          <w:rFonts w:ascii="TimesNewRoman,Italic" w:hAnsi="TimesNewRoman,Italic" w:cs="TimesNewRoman,Italic"/>
          <w:b/>
          <w:iCs/>
          <w:sz w:val="28"/>
          <w:szCs w:val="28"/>
        </w:rPr>
        <w:t>Соответствие отметок за работу журнальным отметкам</w:t>
      </w:r>
    </w:p>
    <w:p w:rsidR="00E54084" w:rsidRPr="0040196A" w:rsidRDefault="00E54084" w:rsidP="00E54084">
      <w:pPr>
        <w:tabs>
          <w:tab w:val="left" w:pos="0"/>
          <w:tab w:val="left" w:pos="284"/>
        </w:tabs>
        <w:ind w:left="360"/>
        <w:jc w:val="both"/>
        <w:rPr>
          <w:rFonts w:ascii="TimesNewRoman,Italic" w:hAnsi="TimesNewRoman,Italic" w:cs="TimesNewRoman,Italic"/>
          <w:b/>
          <w:iCs/>
          <w:sz w:val="16"/>
          <w:szCs w:val="16"/>
        </w:rPr>
      </w:pPr>
    </w:p>
    <w:p w:rsidR="00082E84" w:rsidRDefault="00E54084" w:rsidP="00E54084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color w:val="000000"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ab/>
      </w:r>
      <w:r w:rsidR="005C6C00">
        <w:rPr>
          <w:rFonts w:ascii="TimesNewRoman,Italic" w:hAnsi="TimesNewRoman,Italic" w:cs="TimesNewRoman,Italic"/>
          <w:iCs/>
          <w:sz w:val="28"/>
          <w:szCs w:val="28"/>
        </w:rPr>
        <w:tab/>
      </w:r>
      <w:r w:rsidRPr="00C03011">
        <w:rPr>
          <w:rFonts w:ascii="TimesNewRoman,Italic" w:hAnsi="TimesNewRoman,Italic" w:cs="TimesNewRoman,Italic"/>
          <w:iCs/>
          <w:color w:val="000000"/>
          <w:sz w:val="28"/>
          <w:szCs w:val="28"/>
        </w:rPr>
        <w:t>Показатель соответствия  отм</w:t>
      </w:r>
      <w:r w:rsidR="00082E84">
        <w:rPr>
          <w:rFonts w:ascii="TimesNewRoman,Italic" w:hAnsi="TimesNewRoman,Italic" w:cs="TimesNewRoman,Italic"/>
          <w:iCs/>
          <w:color w:val="000000"/>
          <w:sz w:val="28"/>
          <w:szCs w:val="28"/>
        </w:rPr>
        <w:t xml:space="preserve">еток за ВПР журнальным отметкам </w:t>
      </w:r>
      <w:r w:rsidRPr="00C03011">
        <w:rPr>
          <w:rFonts w:ascii="TimesNewRoman,Italic" w:hAnsi="TimesNewRoman,Italic" w:cs="TimesNewRoman,Italic"/>
          <w:iCs/>
          <w:color w:val="000000"/>
          <w:sz w:val="28"/>
          <w:szCs w:val="28"/>
        </w:rPr>
        <w:t xml:space="preserve">имеет </w:t>
      </w:r>
      <w:r>
        <w:rPr>
          <w:rFonts w:ascii="TimesNewRoman,Italic" w:hAnsi="TimesNewRoman,Italic" w:cs="TimesNewRoman,Italic"/>
          <w:iCs/>
          <w:color w:val="000000"/>
          <w:sz w:val="28"/>
          <w:szCs w:val="28"/>
        </w:rPr>
        <w:t>положительн</w:t>
      </w:r>
      <w:r w:rsidR="00082E84">
        <w:rPr>
          <w:rFonts w:ascii="TimesNewRoman,Italic" w:hAnsi="TimesNewRoman,Italic" w:cs="TimesNewRoman,Italic"/>
          <w:iCs/>
          <w:color w:val="000000"/>
          <w:sz w:val="28"/>
          <w:szCs w:val="28"/>
        </w:rPr>
        <w:t xml:space="preserve">ые </w:t>
      </w:r>
      <w:r>
        <w:rPr>
          <w:rFonts w:ascii="TimesNewRoman,Italic" w:hAnsi="TimesNewRoman,Italic" w:cs="TimesNewRoman,Italic"/>
          <w:iCs/>
          <w:color w:val="000000"/>
          <w:sz w:val="28"/>
          <w:szCs w:val="28"/>
        </w:rPr>
        <w:t xml:space="preserve"> тенденци</w:t>
      </w:r>
      <w:r w:rsidR="00082E84">
        <w:rPr>
          <w:rFonts w:ascii="TimesNewRoman,Italic" w:hAnsi="TimesNewRoman,Italic" w:cs="TimesNewRoman,Italic"/>
          <w:iCs/>
          <w:color w:val="000000"/>
          <w:sz w:val="28"/>
          <w:szCs w:val="28"/>
        </w:rPr>
        <w:t>и.</w:t>
      </w:r>
    </w:p>
    <w:p w:rsidR="00E54084" w:rsidRPr="00C03011" w:rsidRDefault="00082E84" w:rsidP="00E54084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color w:val="000000"/>
          <w:sz w:val="28"/>
          <w:szCs w:val="28"/>
        </w:rPr>
      </w:pPr>
      <w:r>
        <w:rPr>
          <w:rFonts w:ascii="TimesNewRoman,Italic" w:hAnsi="TimesNewRoman,Italic" w:cs="TimesNewRoman,Italic"/>
          <w:iCs/>
          <w:color w:val="000000"/>
          <w:sz w:val="28"/>
          <w:szCs w:val="28"/>
        </w:rPr>
        <w:tab/>
      </w:r>
      <w:r>
        <w:rPr>
          <w:rFonts w:ascii="TimesNewRoman,Italic" w:hAnsi="TimesNewRoman,Italic" w:cs="TimesNewRoman,Italic"/>
          <w:iCs/>
          <w:color w:val="000000"/>
          <w:sz w:val="28"/>
          <w:szCs w:val="28"/>
        </w:rPr>
        <w:tab/>
      </w:r>
      <w:r w:rsidR="00E54084" w:rsidRPr="00C03011">
        <w:rPr>
          <w:rFonts w:ascii="TimesNewRoman,Italic" w:hAnsi="TimesNewRoman,Italic" w:cs="TimesNewRoman,Italic"/>
          <w:iCs/>
          <w:color w:val="000000"/>
          <w:sz w:val="28"/>
          <w:szCs w:val="28"/>
        </w:rPr>
        <w:t xml:space="preserve">Главный параметр «подтвердили» </w:t>
      </w:r>
      <w:r>
        <w:rPr>
          <w:rFonts w:ascii="TimesNewRoman,Italic" w:hAnsi="TimesNewRoman,Italic" w:cs="TimesNewRoman,Italic"/>
          <w:iCs/>
          <w:color w:val="000000"/>
          <w:sz w:val="28"/>
          <w:szCs w:val="28"/>
        </w:rPr>
        <w:t xml:space="preserve">растет </w:t>
      </w:r>
      <w:r w:rsidR="00E54084" w:rsidRPr="00C03011">
        <w:rPr>
          <w:rFonts w:ascii="TimesNewRoman,Italic" w:hAnsi="TimesNewRoman,Italic" w:cs="TimesNewRoman,Italic"/>
          <w:iCs/>
          <w:color w:val="000000"/>
          <w:sz w:val="28"/>
          <w:szCs w:val="28"/>
        </w:rPr>
        <w:t xml:space="preserve">от младшей параллели </w:t>
      </w:r>
      <w:proofErr w:type="gramStart"/>
      <w:r w:rsidR="00E54084" w:rsidRPr="00C03011">
        <w:rPr>
          <w:rFonts w:ascii="TimesNewRoman,Italic" w:hAnsi="TimesNewRoman,Italic" w:cs="TimesNewRoman,Italic"/>
          <w:iCs/>
          <w:color w:val="000000"/>
          <w:sz w:val="28"/>
          <w:szCs w:val="28"/>
        </w:rPr>
        <w:t>к</w:t>
      </w:r>
      <w:proofErr w:type="gramEnd"/>
      <w:r w:rsidR="00E54084" w:rsidRPr="00C03011">
        <w:rPr>
          <w:rFonts w:ascii="TimesNewRoman,Italic" w:hAnsi="TimesNewRoman,Italic" w:cs="TimesNewRoman,Italic"/>
          <w:iCs/>
          <w:color w:val="000000"/>
          <w:sz w:val="28"/>
          <w:szCs w:val="28"/>
        </w:rPr>
        <w:t xml:space="preserve"> старшей. </w:t>
      </w:r>
    </w:p>
    <w:p w:rsidR="00E54084" w:rsidRPr="00C03011" w:rsidRDefault="00E54084" w:rsidP="00E54084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color w:val="000000"/>
          <w:sz w:val="28"/>
          <w:szCs w:val="28"/>
        </w:rPr>
      </w:pPr>
      <w:r w:rsidRPr="00C03011">
        <w:rPr>
          <w:rFonts w:ascii="TimesNewRoman,Italic" w:hAnsi="TimesNewRoman,Italic" w:cs="TimesNewRoman,Italic"/>
          <w:iCs/>
          <w:color w:val="000000"/>
          <w:sz w:val="28"/>
          <w:szCs w:val="28"/>
        </w:rPr>
        <w:tab/>
      </w:r>
      <w:r w:rsidRPr="00C03011">
        <w:rPr>
          <w:rFonts w:ascii="TimesNewRoman,Italic" w:hAnsi="TimesNewRoman,Italic" w:cs="TimesNewRoman,Italic"/>
          <w:iCs/>
          <w:color w:val="000000"/>
          <w:sz w:val="28"/>
          <w:szCs w:val="28"/>
        </w:rPr>
        <w:tab/>
        <w:t xml:space="preserve">Показатель «повысили» отметку также </w:t>
      </w:r>
      <w:r w:rsidR="00082E84">
        <w:rPr>
          <w:rFonts w:ascii="TimesNewRoman,Italic" w:hAnsi="TimesNewRoman,Italic" w:cs="TimesNewRoman,Italic"/>
          <w:iCs/>
          <w:color w:val="000000"/>
          <w:sz w:val="28"/>
          <w:szCs w:val="28"/>
        </w:rPr>
        <w:t xml:space="preserve">растет </w:t>
      </w:r>
      <w:r w:rsidRPr="00C03011">
        <w:rPr>
          <w:rFonts w:ascii="TimesNewRoman,Italic" w:hAnsi="TimesNewRoman,Italic" w:cs="TimesNewRoman,Italic"/>
          <w:iCs/>
          <w:color w:val="000000"/>
          <w:sz w:val="28"/>
          <w:szCs w:val="28"/>
        </w:rPr>
        <w:t xml:space="preserve">от младшей параллели </w:t>
      </w:r>
      <w:proofErr w:type="gramStart"/>
      <w:r w:rsidRPr="00C03011">
        <w:rPr>
          <w:rFonts w:ascii="TimesNewRoman,Italic" w:hAnsi="TimesNewRoman,Italic" w:cs="TimesNewRoman,Italic"/>
          <w:iCs/>
          <w:color w:val="000000"/>
          <w:sz w:val="28"/>
          <w:szCs w:val="28"/>
        </w:rPr>
        <w:t>к</w:t>
      </w:r>
      <w:proofErr w:type="gramEnd"/>
      <w:r w:rsidRPr="00C03011">
        <w:rPr>
          <w:rFonts w:ascii="TimesNewRoman,Italic" w:hAnsi="TimesNewRoman,Italic" w:cs="TimesNewRoman,Italic"/>
          <w:iCs/>
          <w:color w:val="000000"/>
          <w:sz w:val="28"/>
          <w:szCs w:val="28"/>
        </w:rPr>
        <w:t xml:space="preserve"> старшей.</w:t>
      </w:r>
    </w:p>
    <w:p w:rsidR="007E2DEC" w:rsidRDefault="00E54084" w:rsidP="007E2DEC">
      <w:pPr>
        <w:tabs>
          <w:tab w:val="left" w:pos="0"/>
          <w:tab w:val="left" w:pos="284"/>
        </w:tabs>
        <w:jc w:val="right"/>
        <w:rPr>
          <w:rFonts w:ascii="TimesNewRoman,Italic" w:hAnsi="TimesNewRoman,Italic" w:cs="TimesNewRoman,Italic"/>
          <w:iCs/>
          <w:color w:val="000000"/>
          <w:sz w:val="28"/>
          <w:szCs w:val="28"/>
        </w:rPr>
      </w:pPr>
      <w:r w:rsidRPr="00C03011">
        <w:rPr>
          <w:rFonts w:ascii="TimesNewRoman,Italic" w:hAnsi="TimesNewRoman,Italic" w:cs="TimesNewRoman,Italic"/>
          <w:iCs/>
          <w:color w:val="000000"/>
          <w:sz w:val="28"/>
          <w:szCs w:val="28"/>
        </w:rPr>
        <w:t xml:space="preserve">Напротив, показатель «понизили» </w:t>
      </w:r>
      <w:r w:rsidR="00F80EF5">
        <w:rPr>
          <w:rFonts w:ascii="TimesNewRoman,Italic" w:hAnsi="TimesNewRoman,Italic" w:cs="TimesNewRoman,Italic"/>
          <w:iCs/>
          <w:color w:val="000000"/>
          <w:sz w:val="28"/>
          <w:szCs w:val="28"/>
        </w:rPr>
        <w:t>уменьшается</w:t>
      </w:r>
      <w:r w:rsidR="007435AA">
        <w:rPr>
          <w:rFonts w:ascii="TimesNewRoman,Italic" w:hAnsi="TimesNewRoman,Italic" w:cs="TimesNewRoman,Italic"/>
          <w:iCs/>
          <w:color w:val="000000"/>
          <w:sz w:val="28"/>
          <w:szCs w:val="28"/>
        </w:rPr>
        <w:t xml:space="preserve"> </w:t>
      </w:r>
      <w:r w:rsidRPr="00C03011">
        <w:rPr>
          <w:rFonts w:ascii="TimesNewRoman,Italic" w:hAnsi="TimesNewRoman,Italic" w:cs="TimesNewRoman,Italic"/>
          <w:iCs/>
          <w:color w:val="000000"/>
          <w:sz w:val="28"/>
          <w:szCs w:val="28"/>
        </w:rPr>
        <w:t xml:space="preserve">от младшей параллели </w:t>
      </w:r>
      <w:proofErr w:type="gramStart"/>
      <w:r w:rsidRPr="00C03011">
        <w:rPr>
          <w:rFonts w:ascii="TimesNewRoman,Italic" w:hAnsi="TimesNewRoman,Italic" w:cs="TimesNewRoman,Italic"/>
          <w:iCs/>
          <w:color w:val="000000"/>
          <w:sz w:val="28"/>
          <w:szCs w:val="28"/>
        </w:rPr>
        <w:t>к</w:t>
      </w:r>
      <w:proofErr w:type="gramEnd"/>
      <w:r w:rsidRPr="00C03011">
        <w:rPr>
          <w:rFonts w:ascii="TimesNewRoman,Italic" w:hAnsi="TimesNewRoman,Italic" w:cs="TimesNewRoman,Italic"/>
          <w:iCs/>
          <w:color w:val="000000"/>
          <w:sz w:val="28"/>
          <w:szCs w:val="28"/>
        </w:rPr>
        <w:t xml:space="preserve"> старшей.</w:t>
      </w:r>
    </w:p>
    <w:p w:rsidR="00055D7D" w:rsidRDefault="00055D7D" w:rsidP="007E2DEC">
      <w:pPr>
        <w:tabs>
          <w:tab w:val="left" w:pos="0"/>
          <w:tab w:val="left" w:pos="284"/>
        </w:tabs>
        <w:jc w:val="right"/>
        <w:rPr>
          <w:sz w:val="28"/>
        </w:rPr>
      </w:pPr>
    </w:p>
    <w:p w:rsidR="00E54084" w:rsidRDefault="00FD5B18" w:rsidP="007E2DEC">
      <w:pPr>
        <w:tabs>
          <w:tab w:val="left" w:pos="0"/>
          <w:tab w:val="left" w:pos="284"/>
        </w:tabs>
        <w:jc w:val="right"/>
        <w:rPr>
          <w:sz w:val="28"/>
        </w:rPr>
      </w:pPr>
      <w:r w:rsidRPr="002965D3">
        <w:rPr>
          <w:sz w:val="28"/>
        </w:rPr>
        <w:t>Диаграмма</w:t>
      </w:r>
      <w:r w:rsidR="005C6C00">
        <w:rPr>
          <w:sz w:val="28"/>
        </w:rPr>
        <w:t xml:space="preserve"> 2</w:t>
      </w:r>
    </w:p>
    <w:p w:rsidR="00055D7D" w:rsidRPr="007E2DEC" w:rsidDel="00305C58" w:rsidRDefault="00055D7D" w:rsidP="007E2DEC">
      <w:pPr>
        <w:tabs>
          <w:tab w:val="left" w:pos="0"/>
          <w:tab w:val="left" w:pos="284"/>
        </w:tabs>
        <w:jc w:val="right"/>
        <w:rPr>
          <w:del w:id="0" w:author="User" w:date="2020-12-15T14:05:00Z"/>
          <w:sz w:val="28"/>
        </w:rPr>
      </w:pPr>
    </w:p>
    <w:tbl>
      <w:tblPr>
        <w:tblStyle w:val="aa"/>
        <w:tblW w:w="10688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16"/>
        <w:gridCol w:w="5136"/>
      </w:tblGrid>
      <w:tr w:rsidR="001F1844" w:rsidTr="001F2498">
        <w:trPr>
          <w:trHeight w:val="3598"/>
        </w:trPr>
        <w:tc>
          <w:tcPr>
            <w:tcW w:w="5066" w:type="dxa"/>
          </w:tcPr>
          <w:p w:rsidR="001F1844" w:rsidRDefault="001F1844" w:rsidP="0095190B">
            <w:pPr>
              <w:tabs>
                <w:tab w:val="left" w:pos="0"/>
                <w:tab w:val="left" w:pos="284"/>
              </w:tabs>
              <w:jc w:val="both"/>
              <w:rPr>
                <w:rFonts w:ascii="TimesNewRoman,Italic" w:hAnsi="TimesNewRoman,Italic" w:cs="TimesNewRoman,Italic"/>
                <w:b/>
                <w:iCs/>
                <w:sz w:val="28"/>
                <w:szCs w:val="28"/>
              </w:rPr>
            </w:pPr>
            <w:r w:rsidRPr="001F1844">
              <w:rPr>
                <w:rFonts w:ascii="TimesNewRoman,Italic" w:hAnsi="TimesNewRoman,Italic" w:cs="TimesNewRoman,Italic"/>
                <w:b/>
                <w:iCs/>
                <w:noProof/>
                <w:sz w:val="28"/>
                <w:szCs w:val="28"/>
              </w:rPr>
              <w:drawing>
                <wp:inline distT="0" distB="0" distL="0" distR="0">
                  <wp:extent cx="3585899" cy="2198451"/>
                  <wp:effectExtent l="19050" t="0" r="14551" b="0"/>
                  <wp:docPr id="14" name="Диаграмма 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  <w:tc>
          <w:tcPr>
            <w:tcW w:w="5622" w:type="dxa"/>
          </w:tcPr>
          <w:p w:rsidR="001F1844" w:rsidRDefault="0095190B" w:rsidP="001F1844">
            <w:pPr>
              <w:tabs>
                <w:tab w:val="left" w:pos="0"/>
                <w:tab w:val="left" w:pos="284"/>
              </w:tabs>
              <w:jc w:val="both"/>
              <w:rPr>
                <w:rFonts w:ascii="TimesNewRoman,Italic" w:hAnsi="TimesNewRoman,Italic" w:cs="TimesNewRoman,Italic"/>
                <w:b/>
                <w:iCs/>
                <w:sz w:val="28"/>
                <w:szCs w:val="28"/>
              </w:rPr>
            </w:pPr>
            <w:r w:rsidRPr="0095190B">
              <w:rPr>
                <w:rFonts w:ascii="TimesNewRoman,Italic" w:hAnsi="TimesNewRoman,Italic" w:cs="TimesNewRoman,Italic"/>
                <w:b/>
                <w:iCs/>
                <w:noProof/>
                <w:sz w:val="28"/>
                <w:szCs w:val="28"/>
              </w:rPr>
              <w:drawing>
                <wp:inline distT="0" distB="0" distL="0" distR="0">
                  <wp:extent cx="3092734" cy="2198451"/>
                  <wp:effectExtent l="19050" t="0" r="12416" b="0"/>
                  <wp:docPr id="18" name="Диаграм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</w:tr>
      <w:tr w:rsidR="001F1844" w:rsidTr="001F2498">
        <w:trPr>
          <w:trHeight w:val="699"/>
        </w:trPr>
        <w:tc>
          <w:tcPr>
            <w:tcW w:w="5066" w:type="dxa"/>
          </w:tcPr>
          <w:p w:rsidR="001F1844" w:rsidRDefault="00A16C56" w:rsidP="001F1844">
            <w:pPr>
              <w:tabs>
                <w:tab w:val="left" w:pos="0"/>
                <w:tab w:val="left" w:pos="284"/>
              </w:tabs>
              <w:jc w:val="both"/>
              <w:rPr>
                <w:rFonts w:ascii="TimesNewRoman,Italic" w:hAnsi="TimesNewRoman,Italic" w:cs="TimesNewRoman,Italic"/>
                <w:b/>
                <w:iCs/>
                <w:sz w:val="28"/>
                <w:szCs w:val="28"/>
              </w:rPr>
            </w:pPr>
            <w:r w:rsidRPr="00A16C56">
              <w:rPr>
                <w:rFonts w:ascii="TimesNewRoman,Italic" w:hAnsi="TimesNewRoman,Italic" w:cs="TimesNewRoman,Italic"/>
                <w:b/>
                <w:iCs/>
                <w:noProof/>
                <w:sz w:val="28"/>
                <w:szCs w:val="28"/>
              </w:rPr>
              <w:drawing>
                <wp:inline distT="0" distB="0" distL="0" distR="0">
                  <wp:extent cx="3585669" cy="2402732"/>
                  <wp:effectExtent l="19050" t="0" r="14781" b="0"/>
                  <wp:docPr id="16" name="Диаграмма 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</wp:inline>
              </w:drawing>
            </w:r>
          </w:p>
        </w:tc>
        <w:tc>
          <w:tcPr>
            <w:tcW w:w="5622" w:type="dxa"/>
          </w:tcPr>
          <w:p w:rsidR="001F1844" w:rsidRDefault="00A16C56" w:rsidP="001F1844">
            <w:pPr>
              <w:tabs>
                <w:tab w:val="left" w:pos="0"/>
                <w:tab w:val="left" w:pos="284"/>
              </w:tabs>
              <w:jc w:val="both"/>
              <w:rPr>
                <w:rFonts w:ascii="TimesNewRoman,Italic" w:hAnsi="TimesNewRoman,Italic" w:cs="TimesNewRoman,Italic"/>
                <w:b/>
                <w:iCs/>
                <w:sz w:val="28"/>
                <w:szCs w:val="28"/>
              </w:rPr>
            </w:pPr>
            <w:r w:rsidRPr="00A16C56">
              <w:rPr>
                <w:rFonts w:ascii="TimesNewRoman,Italic" w:hAnsi="TimesNewRoman,Italic" w:cs="TimesNewRoman,Italic"/>
                <w:b/>
                <w:iCs/>
                <w:noProof/>
                <w:sz w:val="28"/>
                <w:szCs w:val="28"/>
              </w:rPr>
              <w:drawing>
                <wp:inline distT="0" distB="0" distL="0" distR="0">
                  <wp:extent cx="3091464" cy="2324910"/>
                  <wp:effectExtent l="19050" t="0" r="13686" b="0"/>
                  <wp:docPr id="17" name="Диаграмма 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</wp:inline>
              </w:drawing>
            </w:r>
          </w:p>
          <w:p w:rsidR="001F2498" w:rsidRDefault="001F2498" w:rsidP="001F1844">
            <w:pPr>
              <w:tabs>
                <w:tab w:val="left" w:pos="0"/>
                <w:tab w:val="left" w:pos="284"/>
              </w:tabs>
              <w:jc w:val="both"/>
              <w:rPr>
                <w:rFonts w:ascii="TimesNewRoman,Italic" w:hAnsi="TimesNewRoman,Italic" w:cs="TimesNewRoman,Italic"/>
                <w:b/>
                <w:iCs/>
                <w:sz w:val="28"/>
                <w:szCs w:val="28"/>
              </w:rPr>
            </w:pPr>
          </w:p>
        </w:tc>
      </w:tr>
      <w:tr w:rsidR="005D3F29" w:rsidTr="001F2498">
        <w:trPr>
          <w:trHeight w:val="3334"/>
        </w:trPr>
        <w:tc>
          <w:tcPr>
            <w:tcW w:w="10687" w:type="dxa"/>
            <w:gridSpan w:val="2"/>
          </w:tcPr>
          <w:p w:rsidR="001F2498" w:rsidRDefault="001F2498" w:rsidP="001F2498">
            <w:pPr>
              <w:tabs>
                <w:tab w:val="left" w:pos="284"/>
              </w:tabs>
              <w:ind w:left="2161" w:hanging="142"/>
              <w:jc w:val="both"/>
              <w:rPr>
                <w:rFonts w:ascii="TimesNewRoman,Italic" w:hAnsi="TimesNewRoman,Italic" w:cs="TimesNewRoman,Italic"/>
                <w:b/>
                <w:iCs/>
                <w:sz w:val="28"/>
                <w:szCs w:val="28"/>
              </w:rPr>
            </w:pPr>
            <w:r w:rsidRPr="001F2498">
              <w:rPr>
                <w:rFonts w:ascii="TimesNewRoman,Italic" w:hAnsi="TimesNewRoman,Italic" w:cs="TimesNewRoman,Italic"/>
                <w:b/>
                <w:iCs/>
                <w:noProof/>
                <w:sz w:val="28"/>
                <w:szCs w:val="28"/>
              </w:rPr>
              <w:lastRenderedPageBreak/>
              <w:drawing>
                <wp:inline distT="0" distB="0" distL="0" distR="0">
                  <wp:extent cx="5052006" cy="2188723"/>
                  <wp:effectExtent l="19050" t="0" r="15294" b="2027"/>
                  <wp:docPr id="2" name="Диаграмма 1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7"/>
                    </a:graphicData>
                  </a:graphic>
                </wp:inline>
              </w:drawing>
            </w:r>
          </w:p>
        </w:tc>
      </w:tr>
    </w:tbl>
    <w:p w:rsidR="008F540D" w:rsidRPr="00951344" w:rsidRDefault="001F1844" w:rsidP="001F1844">
      <w:pPr>
        <w:tabs>
          <w:tab w:val="left" w:pos="0"/>
          <w:tab w:val="left" w:pos="284"/>
        </w:tabs>
        <w:ind w:left="360"/>
        <w:jc w:val="both"/>
        <w:rPr>
          <w:rFonts w:ascii="TimesNewRoman,Italic" w:hAnsi="TimesNewRoman,Italic" w:cs="TimesNewRoman,Italic"/>
          <w:b/>
          <w:iCs/>
          <w:sz w:val="16"/>
          <w:szCs w:val="16"/>
        </w:rPr>
      </w:pPr>
      <w:r w:rsidRPr="001F1844">
        <w:rPr>
          <w:noProof/>
        </w:rPr>
        <w:t xml:space="preserve"> </w:t>
      </w:r>
    </w:p>
    <w:p w:rsidR="00C316C9" w:rsidRDefault="00C316C9" w:rsidP="00B059F5">
      <w:pPr>
        <w:pStyle w:val="a9"/>
        <w:numPr>
          <w:ilvl w:val="0"/>
          <w:numId w:val="2"/>
        </w:numPr>
        <w:tabs>
          <w:tab w:val="left" w:pos="0"/>
          <w:tab w:val="left" w:pos="284"/>
        </w:tabs>
        <w:jc w:val="center"/>
        <w:rPr>
          <w:rFonts w:ascii="TimesNewRoman,Italic" w:hAnsi="TimesNewRoman,Italic" w:cs="TimesNewRoman,Italic"/>
          <w:b/>
          <w:iCs/>
          <w:sz w:val="28"/>
          <w:szCs w:val="28"/>
        </w:rPr>
      </w:pPr>
      <w:r w:rsidRPr="00A16C56">
        <w:rPr>
          <w:rFonts w:ascii="TimesNewRoman,Italic" w:hAnsi="TimesNewRoman,Italic" w:cs="TimesNewRoman,Italic"/>
          <w:b/>
          <w:iCs/>
          <w:sz w:val="28"/>
          <w:szCs w:val="28"/>
        </w:rPr>
        <w:t>Распределение первичных баллов</w:t>
      </w:r>
    </w:p>
    <w:p w:rsidR="00F80EF5" w:rsidRPr="00F80EF5" w:rsidRDefault="00F80EF5" w:rsidP="006D5F54">
      <w:pPr>
        <w:tabs>
          <w:tab w:val="left" w:pos="0"/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80EF5">
        <w:rPr>
          <w:sz w:val="28"/>
          <w:szCs w:val="28"/>
        </w:rPr>
        <w:t>В диаграммах можно увидеть распределение первичных баллов  по заданиям в сравнении с общероссийскими результатами.</w:t>
      </w:r>
    </w:p>
    <w:p w:rsidR="00F80EF5" w:rsidRDefault="00F80EF5" w:rsidP="006D5F54">
      <w:pPr>
        <w:tabs>
          <w:tab w:val="left" w:pos="0"/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F80EF5">
        <w:rPr>
          <w:sz w:val="28"/>
          <w:szCs w:val="28"/>
        </w:rPr>
        <w:t xml:space="preserve">По этим данным четко прослеживается тенденция резкого увеличения </w:t>
      </w:r>
      <w:r w:rsidRPr="008F1FE1">
        <w:rPr>
          <w:sz w:val="28"/>
          <w:szCs w:val="28"/>
        </w:rPr>
        <w:t xml:space="preserve">количества </w:t>
      </w:r>
      <w:r w:rsidR="00EE086B" w:rsidRPr="008F1FE1">
        <w:rPr>
          <w:sz w:val="28"/>
          <w:szCs w:val="28"/>
        </w:rPr>
        <w:t>обучающихся</w:t>
      </w:r>
      <w:r w:rsidRPr="008F1FE1">
        <w:rPr>
          <w:sz w:val="28"/>
          <w:szCs w:val="28"/>
        </w:rPr>
        <w:t xml:space="preserve"> с более высокой</w:t>
      </w:r>
      <w:r w:rsidRPr="00F80EF5">
        <w:rPr>
          <w:sz w:val="28"/>
          <w:szCs w:val="28"/>
        </w:rPr>
        <w:t xml:space="preserve"> отметкой на границе выставления отметок "2" и "3",  "3" и "4", "4" и "5" как в Нижегородской области, так и в целом по России во всех исследуемых параллелях. Подобная тенденция указывает на стремление части экспертов, проверявших работы, повысить отметку учащихся. </w:t>
      </w:r>
    </w:p>
    <w:p w:rsidR="002B2E41" w:rsidRPr="00AF13A0" w:rsidRDefault="002B2E41" w:rsidP="002B2E41">
      <w:pPr>
        <w:tabs>
          <w:tab w:val="left" w:pos="0"/>
          <w:tab w:val="left" w:pos="284"/>
        </w:tabs>
        <w:jc w:val="right"/>
        <w:rPr>
          <w:rFonts w:ascii="TimesNewRoman,Italic" w:hAnsi="TimesNewRoman,Italic" w:cs="TimesNewRoman,Italic"/>
          <w:b/>
          <w:noProof/>
          <w:sz w:val="28"/>
          <w:szCs w:val="28"/>
        </w:rPr>
      </w:pPr>
      <w:r w:rsidRPr="003A3EE1">
        <w:rPr>
          <w:rFonts w:ascii="TimesNewRoman,Italic" w:hAnsi="TimesNewRoman,Italic" w:cs="TimesNewRoman,Italic"/>
          <w:noProof/>
          <w:sz w:val="28"/>
          <w:szCs w:val="28"/>
        </w:rPr>
        <w:t>Таблица</w:t>
      </w:r>
      <w:r>
        <w:rPr>
          <w:rFonts w:ascii="TimesNewRoman,Italic" w:hAnsi="TimesNewRoman,Italic" w:cs="TimesNewRoman,Italic"/>
          <w:noProof/>
          <w:sz w:val="28"/>
          <w:szCs w:val="28"/>
        </w:rPr>
        <w:t xml:space="preserve"> </w:t>
      </w:r>
      <w:r w:rsidR="00F97E26">
        <w:rPr>
          <w:rFonts w:ascii="TimesNewRoman,Italic" w:hAnsi="TimesNewRoman,Italic" w:cs="TimesNewRoman,Italic"/>
          <w:noProof/>
          <w:sz w:val="28"/>
          <w:szCs w:val="28"/>
        </w:rPr>
        <w:t>2</w:t>
      </w:r>
    </w:p>
    <w:p w:rsidR="002B2E41" w:rsidRDefault="002B2E41" w:rsidP="002B2E41">
      <w:pPr>
        <w:pStyle w:val="Default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Перевод</w:t>
      </w:r>
      <w:r w:rsidRPr="00586FEA">
        <w:rPr>
          <w:iCs/>
          <w:sz w:val="28"/>
          <w:szCs w:val="28"/>
        </w:rPr>
        <w:t xml:space="preserve"> первичных баллов </w:t>
      </w:r>
      <w:r>
        <w:rPr>
          <w:iCs/>
          <w:sz w:val="28"/>
          <w:szCs w:val="28"/>
        </w:rPr>
        <w:t xml:space="preserve">по </w:t>
      </w:r>
      <w:r w:rsidR="00090EC6">
        <w:rPr>
          <w:iCs/>
          <w:sz w:val="28"/>
          <w:szCs w:val="28"/>
        </w:rPr>
        <w:t>биологии</w:t>
      </w:r>
      <w:r>
        <w:rPr>
          <w:iCs/>
          <w:sz w:val="28"/>
          <w:szCs w:val="28"/>
        </w:rPr>
        <w:t xml:space="preserve"> </w:t>
      </w:r>
      <w:r w:rsidRPr="00586FEA">
        <w:rPr>
          <w:iCs/>
          <w:sz w:val="28"/>
          <w:szCs w:val="28"/>
        </w:rPr>
        <w:t xml:space="preserve">в отметки </w:t>
      </w:r>
    </w:p>
    <w:p w:rsidR="002B2E41" w:rsidRDefault="002B2E41" w:rsidP="002B2E41">
      <w:pPr>
        <w:pStyle w:val="Default"/>
        <w:jc w:val="center"/>
        <w:rPr>
          <w:iCs/>
          <w:sz w:val="28"/>
          <w:szCs w:val="28"/>
        </w:rPr>
      </w:pPr>
      <w:r w:rsidRPr="00586FEA">
        <w:rPr>
          <w:iCs/>
          <w:sz w:val="28"/>
          <w:szCs w:val="28"/>
        </w:rPr>
        <w:t>по пятибалльной шкале</w:t>
      </w:r>
      <w:r>
        <w:rPr>
          <w:iCs/>
          <w:sz w:val="28"/>
          <w:szCs w:val="28"/>
        </w:rPr>
        <w:t xml:space="preserve"> </w:t>
      </w:r>
      <w:r w:rsidR="00D11CD3">
        <w:rPr>
          <w:iCs/>
          <w:sz w:val="28"/>
          <w:szCs w:val="28"/>
        </w:rPr>
        <w:t xml:space="preserve"> (6 класс)</w:t>
      </w:r>
    </w:p>
    <w:p w:rsidR="002B2E41" w:rsidRPr="00951344" w:rsidRDefault="002B2E41" w:rsidP="00F80EF5">
      <w:pPr>
        <w:tabs>
          <w:tab w:val="left" w:pos="284"/>
          <w:tab w:val="left" w:pos="720"/>
        </w:tabs>
        <w:ind w:left="360"/>
        <w:jc w:val="both"/>
        <w:rPr>
          <w:sz w:val="16"/>
          <w:szCs w:val="16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23"/>
        <w:gridCol w:w="1738"/>
        <w:gridCol w:w="1738"/>
        <w:gridCol w:w="1738"/>
        <w:gridCol w:w="1576"/>
      </w:tblGrid>
      <w:tr w:rsidR="002B2E41" w:rsidRPr="00F83B1B" w:rsidTr="002B2E41">
        <w:tc>
          <w:tcPr>
            <w:tcW w:w="2723" w:type="dxa"/>
          </w:tcPr>
          <w:p w:rsidR="002B2E41" w:rsidRPr="00F83B1B" w:rsidRDefault="002B2E41" w:rsidP="00FC04D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F83B1B">
              <w:rPr>
                <w:color w:val="auto"/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738" w:type="dxa"/>
            <w:vAlign w:val="center"/>
          </w:tcPr>
          <w:p w:rsidR="002B2E41" w:rsidRPr="00F83B1B" w:rsidRDefault="002B2E41" w:rsidP="00FC04D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F83B1B">
              <w:rPr>
                <w:color w:val="auto"/>
                <w:sz w:val="28"/>
                <w:szCs w:val="28"/>
              </w:rPr>
              <w:t>"2"</w:t>
            </w:r>
          </w:p>
        </w:tc>
        <w:tc>
          <w:tcPr>
            <w:tcW w:w="1738" w:type="dxa"/>
            <w:vAlign w:val="center"/>
          </w:tcPr>
          <w:p w:rsidR="002B2E41" w:rsidRPr="00F83B1B" w:rsidRDefault="002B2E41" w:rsidP="00FC04D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F83B1B">
              <w:rPr>
                <w:color w:val="auto"/>
                <w:sz w:val="28"/>
                <w:szCs w:val="28"/>
              </w:rPr>
              <w:t>"3"</w:t>
            </w:r>
          </w:p>
        </w:tc>
        <w:tc>
          <w:tcPr>
            <w:tcW w:w="1738" w:type="dxa"/>
            <w:vAlign w:val="center"/>
          </w:tcPr>
          <w:p w:rsidR="002B2E41" w:rsidRPr="00F83B1B" w:rsidRDefault="002B2E41" w:rsidP="00FC04D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F83B1B">
              <w:rPr>
                <w:color w:val="auto"/>
                <w:sz w:val="28"/>
                <w:szCs w:val="28"/>
              </w:rPr>
              <w:t>"4"</w:t>
            </w:r>
          </w:p>
        </w:tc>
        <w:tc>
          <w:tcPr>
            <w:tcW w:w="1576" w:type="dxa"/>
            <w:vAlign w:val="center"/>
          </w:tcPr>
          <w:p w:rsidR="002B2E41" w:rsidRPr="00F83B1B" w:rsidRDefault="002B2E41" w:rsidP="00FC04D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F83B1B">
              <w:rPr>
                <w:color w:val="auto"/>
                <w:sz w:val="28"/>
                <w:szCs w:val="28"/>
              </w:rPr>
              <w:t>"5"</w:t>
            </w:r>
          </w:p>
        </w:tc>
      </w:tr>
      <w:tr w:rsidR="002B2E41" w:rsidRPr="00F83B1B" w:rsidTr="002B2E41">
        <w:trPr>
          <w:trHeight w:val="411"/>
        </w:trPr>
        <w:tc>
          <w:tcPr>
            <w:tcW w:w="2723" w:type="dxa"/>
          </w:tcPr>
          <w:p w:rsidR="002B2E41" w:rsidRPr="00F83B1B" w:rsidRDefault="002B2E41" w:rsidP="00FC04DE">
            <w:pPr>
              <w:pStyle w:val="Default"/>
              <w:jc w:val="center"/>
              <w:rPr>
                <w:color w:val="auto"/>
                <w:sz w:val="14"/>
                <w:szCs w:val="14"/>
              </w:rPr>
            </w:pPr>
          </w:p>
          <w:p w:rsidR="002B2E41" w:rsidRPr="00F83B1B" w:rsidRDefault="002B2E41" w:rsidP="00FC04DE">
            <w:pPr>
              <w:pStyle w:val="Default"/>
              <w:jc w:val="center"/>
              <w:rPr>
                <w:color w:val="auto"/>
                <w:sz w:val="14"/>
                <w:szCs w:val="14"/>
              </w:rPr>
            </w:pPr>
            <w:r w:rsidRPr="00F83B1B">
              <w:rPr>
                <w:color w:val="auto"/>
                <w:sz w:val="28"/>
                <w:szCs w:val="28"/>
              </w:rPr>
              <w:t>Первичные баллы</w:t>
            </w:r>
          </w:p>
        </w:tc>
        <w:tc>
          <w:tcPr>
            <w:tcW w:w="1738" w:type="dxa"/>
            <w:vAlign w:val="center"/>
          </w:tcPr>
          <w:p w:rsidR="002B2E41" w:rsidRPr="00F83B1B" w:rsidRDefault="002B2E41" w:rsidP="00512797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F83B1B">
              <w:rPr>
                <w:color w:val="auto"/>
                <w:sz w:val="28"/>
                <w:szCs w:val="28"/>
              </w:rPr>
              <w:t>0-</w:t>
            </w:r>
            <w:r w:rsidR="00512797">
              <w:rPr>
                <w:color w:val="auto"/>
                <w:sz w:val="28"/>
                <w:szCs w:val="28"/>
              </w:rPr>
              <w:t>11</w:t>
            </w:r>
          </w:p>
        </w:tc>
        <w:tc>
          <w:tcPr>
            <w:tcW w:w="1738" w:type="dxa"/>
            <w:vAlign w:val="center"/>
          </w:tcPr>
          <w:p w:rsidR="002B2E41" w:rsidRPr="00F83B1B" w:rsidRDefault="00512797" w:rsidP="00512797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</w:t>
            </w:r>
            <w:r w:rsidR="002B2E41" w:rsidRPr="00F83B1B">
              <w:rPr>
                <w:color w:val="auto"/>
                <w:sz w:val="28"/>
                <w:szCs w:val="28"/>
              </w:rPr>
              <w:t>2-</w:t>
            </w:r>
            <w:r>
              <w:rPr>
                <w:color w:val="auto"/>
                <w:sz w:val="28"/>
                <w:szCs w:val="28"/>
              </w:rPr>
              <w:t>17</w:t>
            </w:r>
          </w:p>
        </w:tc>
        <w:tc>
          <w:tcPr>
            <w:tcW w:w="1738" w:type="dxa"/>
            <w:vAlign w:val="center"/>
          </w:tcPr>
          <w:p w:rsidR="002B2E41" w:rsidRPr="00F83B1B" w:rsidRDefault="00512797" w:rsidP="00512797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18</w:t>
            </w:r>
            <w:r w:rsidR="002B2E41" w:rsidRPr="00F83B1B">
              <w:rPr>
                <w:color w:val="auto"/>
                <w:sz w:val="28"/>
                <w:szCs w:val="28"/>
              </w:rPr>
              <w:t>-</w:t>
            </w:r>
            <w:r>
              <w:rPr>
                <w:color w:val="auto"/>
                <w:sz w:val="28"/>
                <w:szCs w:val="28"/>
              </w:rPr>
              <w:t>23</w:t>
            </w:r>
          </w:p>
        </w:tc>
        <w:tc>
          <w:tcPr>
            <w:tcW w:w="1576" w:type="dxa"/>
            <w:vAlign w:val="center"/>
          </w:tcPr>
          <w:p w:rsidR="002B2E41" w:rsidRPr="00F83B1B" w:rsidRDefault="00512797" w:rsidP="00512797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24</w:t>
            </w:r>
            <w:r w:rsidR="002B2E41" w:rsidRPr="00F83B1B">
              <w:rPr>
                <w:color w:val="auto"/>
                <w:sz w:val="28"/>
                <w:szCs w:val="28"/>
              </w:rPr>
              <w:t>-</w:t>
            </w:r>
            <w:r>
              <w:rPr>
                <w:color w:val="auto"/>
                <w:sz w:val="28"/>
                <w:szCs w:val="28"/>
              </w:rPr>
              <w:t>29</w:t>
            </w:r>
          </w:p>
        </w:tc>
      </w:tr>
    </w:tbl>
    <w:p w:rsidR="00FD5B18" w:rsidRPr="00951344" w:rsidRDefault="00FD5B18" w:rsidP="00FD5B18">
      <w:pPr>
        <w:tabs>
          <w:tab w:val="left" w:pos="0"/>
          <w:tab w:val="left" w:pos="284"/>
        </w:tabs>
        <w:jc w:val="right"/>
        <w:rPr>
          <w:sz w:val="12"/>
        </w:rPr>
      </w:pPr>
    </w:p>
    <w:p w:rsidR="00FD5B18" w:rsidRPr="002965D3" w:rsidRDefault="00FD5B18" w:rsidP="00FD5B18">
      <w:pPr>
        <w:tabs>
          <w:tab w:val="left" w:pos="0"/>
          <w:tab w:val="left" w:pos="284"/>
        </w:tabs>
        <w:jc w:val="right"/>
        <w:rPr>
          <w:sz w:val="28"/>
        </w:rPr>
      </w:pPr>
      <w:r w:rsidRPr="002965D3">
        <w:rPr>
          <w:sz w:val="28"/>
        </w:rPr>
        <w:t>Диаграмма</w:t>
      </w:r>
      <w:r w:rsidR="005C6C00">
        <w:rPr>
          <w:sz w:val="28"/>
        </w:rPr>
        <w:t xml:space="preserve"> 3</w:t>
      </w:r>
    </w:p>
    <w:p w:rsidR="00F80EF5" w:rsidRPr="00951344" w:rsidRDefault="00F80EF5" w:rsidP="00FD5B18">
      <w:pPr>
        <w:tabs>
          <w:tab w:val="left" w:pos="0"/>
          <w:tab w:val="left" w:pos="284"/>
        </w:tabs>
        <w:ind w:left="360"/>
        <w:jc w:val="right"/>
        <w:rPr>
          <w:rFonts w:ascii="TimesNewRoman,Italic" w:hAnsi="TimesNewRoman,Italic" w:cs="TimesNewRoman,Italic"/>
          <w:b/>
          <w:iCs/>
          <w:sz w:val="14"/>
          <w:szCs w:val="28"/>
        </w:rPr>
      </w:pPr>
    </w:p>
    <w:p w:rsidR="00A16C56" w:rsidRPr="00A16C56" w:rsidRDefault="005C6C00" w:rsidP="00A16C56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b/>
          <w:iCs/>
          <w:sz w:val="28"/>
          <w:szCs w:val="28"/>
        </w:rPr>
      </w:pPr>
      <w:r w:rsidRPr="00A16C56">
        <w:rPr>
          <w:rFonts w:ascii="TimesNewRoman,Italic" w:hAnsi="TimesNewRoman,Italic" w:cs="TimesNewRoman,Italic"/>
          <w:b/>
          <w:iCs/>
          <w:noProof/>
          <w:sz w:val="28"/>
          <w:szCs w:val="28"/>
        </w:rPr>
        <w:drawing>
          <wp:inline distT="0" distB="0" distL="0" distR="0">
            <wp:extent cx="6362700" cy="2857500"/>
            <wp:effectExtent l="19050" t="0" r="19050" b="0"/>
            <wp:docPr id="30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A16C56" w:rsidRPr="00951344" w:rsidRDefault="00A16C56" w:rsidP="00A16C56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b/>
          <w:iCs/>
          <w:sz w:val="18"/>
          <w:szCs w:val="28"/>
        </w:rPr>
      </w:pPr>
    </w:p>
    <w:p w:rsidR="004C1D13" w:rsidRDefault="00D11CD3" w:rsidP="00951344">
      <w:pPr>
        <w:ind w:firstLine="708"/>
        <w:rPr>
          <w:rFonts w:ascii="TimesNewRoman,Italic" w:hAnsi="TimesNewRoman,Italic" w:cs="TimesNewRoman,Italic"/>
          <w:noProof/>
          <w:sz w:val="28"/>
          <w:szCs w:val="28"/>
        </w:rPr>
      </w:pPr>
      <w:r w:rsidRPr="00D11CD3">
        <w:rPr>
          <w:rFonts w:ascii="TimesNewRoman,Italic" w:hAnsi="TimesNewRoman,Italic" w:cs="TimesNewRoman,Italic"/>
          <w:iCs/>
          <w:sz w:val="28"/>
          <w:szCs w:val="28"/>
        </w:rPr>
        <w:t>В параллели 6-х классов</w:t>
      </w:r>
      <w:r w:rsidR="004C1D13" w:rsidRPr="004C1D13">
        <w:rPr>
          <w:rFonts w:ascii="TimesNewRoman,Italic" w:hAnsi="TimesNewRoman,Italic" w:cs="TimesNewRoman,Italic"/>
          <w:noProof/>
          <w:sz w:val="28"/>
          <w:szCs w:val="28"/>
        </w:rPr>
        <w:t xml:space="preserve"> </w:t>
      </w:r>
      <w:r w:rsidR="004C1D13">
        <w:rPr>
          <w:rFonts w:ascii="TimesNewRoman,Italic" w:hAnsi="TimesNewRoman,Italic" w:cs="TimesNewRoman,Italic"/>
          <w:noProof/>
          <w:sz w:val="28"/>
          <w:szCs w:val="28"/>
        </w:rPr>
        <w:t xml:space="preserve">процент завышения отметок на границе отметок </w:t>
      </w:r>
      <w:r w:rsidR="004C1D13" w:rsidRPr="00F83B1B">
        <w:rPr>
          <w:sz w:val="28"/>
          <w:szCs w:val="28"/>
        </w:rPr>
        <w:t>"2"</w:t>
      </w:r>
      <w:r w:rsidR="004C1D13">
        <w:rPr>
          <w:sz w:val="28"/>
          <w:szCs w:val="28"/>
        </w:rPr>
        <w:t xml:space="preserve"> и </w:t>
      </w:r>
      <w:r w:rsidR="004C1D13" w:rsidRPr="00F83B1B">
        <w:rPr>
          <w:sz w:val="28"/>
          <w:szCs w:val="28"/>
        </w:rPr>
        <w:t>"3"</w:t>
      </w:r>
      <w:r w:rsidR="004C1D13">
        <w:rPr>
          <w:sz w:val="28"/>
          <w:szCs w:val="28"/>
        </w:rPr>
        <w:t xml:space="preserve"> </w:t>
      </w:r>
      <w:r w:rsidR="004C1D13">
        <w:rPr>
          <w:rFonts w:ascii="TimesNewRoman,Italic" w:hAnsi="TimesNewRoman,Italic" w:cs="TimesNewRoman,Italic"/>
          <w:noProof/>
          <w:sz w:val="28"/>
          <w:szCs w:val="28"/>
        </w:rPr>
        <w:t>в Нижегородской области выше на 1,5%, чем по России.</w:t>
      </w:r>
    </w:p>
    <w:p w:rsidR="004C1D13" w:rsidRDefault="004C1D13" w:rsidP="004C1D13">
      <w:pPr>
        <w:rPr>
          <w:rFonts w:ascii="TimesNewRoman,Italic" w:hAnsi="TimesNewRoman,Italic" w:cs="TimesNewRoman,Italic"/>
          <w:noProof/>
          <w:sz w:val="28"/>
          <w:szCs w:val="28"/>
        </w:rPr>
      </w:pPr>
      <w:r>
        <w:rPr>
          <w:rFonts w:ascii="TimesNewRoman,Italic" w:hAnsi="TimesNewRoman,Italic" w:cs="TimesNewRoman,Italic"/>
          <w:noProof/>
          <w:sz w:val="28"/>
          <w:szCs w:val="28"/>
        </w:rPr>
        <w:t>На границах "3" и "4"</w:t>
      </w:r>
      <w:r w:rsidR="00ED071D">
        <w:rPr>
          <w:rFonts w:ascii="TimesNewRoman,Italic" w:hAnsi="TimesNewRoman,Italic" w:cs="TimesNewRoman,Italic"/>
          <w:noProof/>
          <w:sz w:val="28"/>
          <w:szCs w:val="28"/>
        </w:rPr>
        <w:t>,</w:t>
      </w:r>
      <w:r>
        <w:rPr>
          <w:rFonts w:ascii="TimesNewRoman,Italic" w:hAnsi="TimesNewRoman,Italic" w:cs="TimesNewRoman,Italic"/>
          <w:noProof/>
          <w:sz w:val="28"/>
          <w:szCs w:val="28"/>
        </w:rPr>
        <w:t xml:space="preserve"> </w:t>
      </w:r>
      <w:r w:rsidRPr="00F83B1B">
        <w:rPr>
          <w:sz w:val="28"/>
          <w:szCs w:val="28"/>
        </w:rPr>
        <w:t>"4"</w:t>
      </w:r>
      <w:r>
        <w:rPr>
          <w:sz w:val="28"/>
          <w:szCs w:val="28"/>
        </w:rPr>
        <w:t xml:space="preserve"> и </w:t>
      </w:r>
      <w:r w:rsidRPr="00F83B1B">
        <w:rPr>
          <w:sz w:val="28"/>
          <w:szCs w:val="28"/>
        </w:rPr>
        <w:t>"5"</w:t>
      </w:r>
      <w:r>
        <w:rPr>
          <w:sz w:val="28"/>
          <w:szCs w:val="28"/>
        </w:rPr>
        <w:t xml:space="preserve"> незначительно ниже, чем по России.</w:t>
      </w:r>
    </w:p>
    <w:p w:rsidR="002B2E41" w:rsidRPr="00AF13A0" w:rsidRDefault="002B2E41" w:rsidP="002B2E41">
      <w:pPr>
        <w:tabs>
          <w:tab w:val="left" w:pos="0"/>
          <w:tab w:val="left" w:pos="284"/>
        </w:tabs>
        <w:jc w:val="right"/>
        <w:rPr>
          <w:rFonts w:ascii="TimesNewRoman,Italic" w:hAnsi="TimesNewRoman,Italic" w:cs="TimesNewRoman,Italic"/>
          <w:b/>
          <w:noProof/>
          <w:sz w:val="28"/>
          <w:szCs w:val="28"/>
        </w:rPr>
      </w:pPr>
      <w:r w:rsidRPr="003A3EE1">
        <w:rPr>
          <w:rFonts w:ascii="TimesNewRoman,Italic" w:hAnsi="TimesNewRoman,Italic" w:cs="TimesNewRoman,Italic"/>
          <w:noProof/>
          <w:sz w:val="28"/>
          <w:szCs w:val="28"/>
        </w:rPr>
        <w:t>Таблица</w:t>
      </w:r>
      <w:r>
        <w:rPr>
          <w:rFonts w:ascii="TimesNewRoman,Italic" w:hAnsi="TimesNewRoman,Italic" w:cs="TimesNewRoman,Italic"/>
          <w:noProof/>
          <w:sz w:val="28"/>
          <w:szCs w:val="28"/>
        </w:rPr>
        <w:t xml:space="preserve"> </w:t>
      </w:r>
      <w:r w:rsidR="00F97E26">
        <w:rPr>
          <w:rFonts w:ascii="TimesNewRoman,Italic" w:hAnsi="TimesNewRoman,Italic" w:cs="TimesNewRoman,Italic"/>
          <w:noProof/>
          <w:sz w:val="28"/>
          <w:szCs w:val="28"/>
        </w:rPr>
        <w:t>3</w:t>
      </w:r>
    </w:p>
    <w:p w:rsidR="002B2E41" w:rsidRDefault="002B2E41" w:rsidP="002B2E41">
      <w:pPr>
        <w:pStyle w:val="Default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Перевод</w:t>
      </w:r>
      <w:r w:rsidRPr="00586FEA">
        <w:rPr>
          <w:iCs/>
          <w:sz w:val="28"/>
          <w:szCs w:val="28"/>
        </w:rPr>
        <w:t xml:space="preserve"> первичных баллов </w:t>
      </w:r>
      <w:r w:rsidR="00090EC6">
        <w:rPr>
          <w:iCs/>
          <w:sz w:val="28"/>
          <w:szCs w:val="28"/>
        </w:rPr>
        <w:t>по биологии</w:t>
      </w:r>
      <w:r>
        <w:rPr>
          <w:iCs/>
          <w:sz w:val="28"/>
          <w:szCs w:val="28"/>
        </w:rPr>
        <w:t xml:space="preserve"> </w:t>
      </w:r>
      <w:r w:rsidRPr="00586FEA">
        <w:rPr>
          <w:iCs/>
          <w:sz w:val="28"/>
          <w:szCs w:val="28"/>
        </w:rPr>
        <w:t xml:space="preserve">в отметки </w:t>
      </w:r>
    </w:p>
    <w:p w:rsidR="002B2E41" w:rsidRDefault="002B2E41" w:rsidP="002B2E41">
      <w:pPr>
        <w:pStyle w:val="Default"/>
        <w:jc w:val="center"/>
        <w:rPr>
          <w:iCs/>
          <w:sz w:val="28"/>
          <w:szCs w:val="28"/>
        </w:rPr>
      </w:pPr>
      <w:r w:rsidRPr="00586FEA">
        <w:rPr>
          <w:iCs/>
          <w:sz w:val="28"/>
          <w:szCs w:val="28"/>
        </w:rPr>
        <w:t>по пятибалльной шкале</w:t>
      </w:r>
      <w:r>
        <w:rPr>
          <w:iCs/>
          <w:sz w:val="28"/>
          <w:szCs w:val="28"/>
        </w:rPr>
        <w:t xml:space="preserve"> </w:t>
      </w:r>
      <w:r w:rsidR="00D11CD3">
        <w:rPr>
          <w:iCs/>
          <w:sz w:val="28"/>
          <w:szCs w:val="28"/>
        </w:rPr>
        <w:t xml:space="preserve"> (7 класс)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23"/>
        <w:gridCol w:w="1738"/>
        <w:gridCol w:w="1738"/>
        <w:gridCol w:w="1738"/>
        <w:gridCol w:w="1576"/>
      </w:tblGrid>
      <w:tr w:rsidR="002B2E41" w:rsidRPr="00F83B1B" w:rsidTr="00FC04DE">
        <w:tc>
          <w:tcPr>
            <w:tcW w:w="2723" w:type="dxa"/>
          </w:tcPr>
          <w:p w:rsidR="002B2E41" w:rsidRPr="00F83B1B" w:rsidRDefault="002B2E41" w:rsidP="00FC04D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F83B1B">
              <w:rPr>
                <w:color w:val="auto"/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738" w:type="dxa"/>
            <w:vAlign w:val="center"/>
          </w:tcPr>
          <w:p w:rsidR="002B2E41" w:rsidRPr="00F83B1B" w:rsidRDefault="002B2E41" w:rsidP="00FC04D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F83B1B">
              <w:rPr>
                <w:color w:val="auto"/>
                <w:sz w:val="28"/>
                <w:szCs w:val="28"/>
              </w:rPr>
              <w:t>"2"</w:t>
            </w:r>
          </w:p>
        </w:tc>
        <w:tc>
          <w:tcPr>
            <w:tcW w:w="1738" w:type="dxa"/>
            <w:vAlign w:val="center"/>
          </w:tcPr>
          <w:p w:rsidR="002B2E41" w:rsidRPr="00F83B1B" w:rsidRDefault="002B2E41" w:rsidP="00FC04D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F83B1B">
              <w:rPr>
                <w:color w:val="auto"/>
                <w:sz w:val="28"/>
                <w:szCs w:val="28"/>
              </w:rPr>
              <w:t>"3"</w:t>
            </w:r>
          </w:p>
        </w:tc>
        <w:tc>
          <w:tcPr>
            <w:tcW w:w="1738" w:type="dxa"/>
            <w:vAlign w:val="center"/>
          </w:tcPr>
          <w:p w:rsidR="002B2E41" w:rsidRPr="00F83B1B" w:rsidRDefault="002B2E41" w:rsidP="00FC04D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F83B1B">
              <w:rPr>
                <w:color w:val="auto"/>
                <w:sz w:val="28"/>
                <w:szCs w:val="28"/>
              </w:rPr>
              <w:t>"4"</w:t>
            </w:r>
          </w:p>
        </w:tc>
        <w:tc>
          <w:tcPr>
            <w:tcW w:w="1576" w:type="dxa"/>
            <w:vAlign w:val="center"/>
          </w:tcPr>
          <w:p w:rsidR="002B2E41" w:rsidRPr="00F83B1B" w:rsidRDefault="002B2E41" w:rsidP="00FC04D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F83B1B">
              <w:rPr>
                <w:color w:val="auto"/>
                <w:sz w:val="28"/>
                <w:szCs w:val="28"/>
              </w:rPr>
              <w:t>"5"</w:t>
            </w:r>
          </w:p>
        </w:tc>
      </w:tr>
      <w:tr w:rsidR="002B2E41" w:rsidRPr="00F83B1B" w:rsidTr="00FC04DE">
        <w:trPr>
          <w:trHeight w:val="411"/>
        </w:trPr>
        <w:tc>
          <w:tcPr>
            <w:tcW w:w="2723" w:type="dxa"/>
          </w:tcPr>
          <w:p w:rsidR="002B2E41" w:rsidRPr="00F83B1B" w:rsidRDefault="002B2E41" w:rsidP="00FC04DE">
            <w:pPr>
              <w:pStyle w:val="Default"/>
              <w:jc w:val="center"/>
              <w:rPr>
                <w:color w:val="auto"/>
                <w:sz w:val="14"/>
                <w:szCs w:val="14"/>
              </w:rPr>
            </w:pPr>
          </w:p>
          <w:p w:rsidR="002B2E41" w:rsidRPr="00F83B1B" w:rsidRDefault="002B2E41" w:rsidP="00FC04DE">
            <w:pPr>
              <w:pStyle w:val="Default"/>
              <w:jc w:val="center"/>
              <w:rPr>
                <w:color w:val="auto"/>
                <w:sz w:val="14"/>
                <w:szCs w:val="14"/>
              </w:rPr>
            </w:pPr>
            <w:r w:rsidRPr="00F83B1B">
              <w:rPr>
                <w:color w:val="auto"/>
                <w:sz w:val="28"/>
                <w:szCs w:val="28"/>
              </w:rPr>
              <w:t>Первичные баллы</w:t>
            </w:r>
          </w:p>
        </w:tc>
        <w:tc>
          <w:tcPr>
            <w:tcW w:w="1738" w:type="dxa"/>
            <w:vAlign w:val="center"/>
          </w:tcPr>
          <w:p w:rsidR="002B2E41" w:rsidRPr="00F83B1B" w:rsidRDefault="002B2E41" w:rsidP="00512797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F83B1B">
              <w:rPr>
                <w:color w:val="auto"/>
                <w:sz w:val="28"/>
                <w:szCs w:val="28"/>
              </w:rPr>
              <w:t>0-</w:t>
            </w:r>
            <w:r w:rsidR="00512797">
              <w:rPr>
                <w:color w:val="auto"/>
                <w:sz w:val="28"/>
                <w:szCs w:val="28"/>
              </w:rPr>
              <w:t>11</w:t>
            </w:r>
          </w:p>
        </w:tc>
        <w:tc>
          <w:tcPr>
            <w:tcW w:w="1738" w:type="dxa"/>
            <w:vAlign w:val="center"/>
          </w:tcPr>
          <w:p w:rsidR="002B2E41" w:rsidRPr="00F83B1B" w:rsidRDefault="00512797" w:rsidP="00512797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</w:t>
            </w:r>
            <w:r w:rsidR="002B2E41" w:rsidRPr="00F83B1B">
              <w:rPr>
                <w:color w:val="auto"/>
                <w:sz w:val="28"/>
                <w:szCs w:val="28"/>
              </w:rPr>
              <w:t>2-</w:t>
            </w:r>
            <w:r>
              <w:rPr>
                <w:color w:val="auto"/>
                <w:sz w:val="28"/>
                <w:szCs w:val="28"/>
              </w:rPr>
              <w:t>17</w:t>
            </w:r>
          </w:p>
        </w:tc>
        <w:tc>
          <w:tcPr>
            <w:tcW w:w="1738" w:type="dxa"/>
            <w:vAlign w:val="center"/>
          </w:tcPr>
          <w:p w:rsidR="002B2E41" w:rsidRPr="00F83B1B" w:rsidRDefault="00512797" w:rsidP="00512797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18</w:t>
            </w:r>
            <w:r w:rsidR="002B2E41" w:rsidRPr="00F83B1B">
              <w:rPr>
                <w:color w:val="auto"/>
                <w:sz w:val="28"/>
                <w:szCs w:val="28"/>
              </w:rPr>
              <w:t>-</w:t>
            </w:r>
            <w:r>
              <w:rPr>
                <w:color w:val="auto"/>
                <w:sz w:val="28"/>
                <w:szCs w:val="28"/>
              </w:rPr>
              <w:t>23</w:t>
            </w:r>
          </w:p>
        </w:tc>
        <w:tc>
          <w:tcPr>
            <w:tcW w:w="1576" w:type="dxa"/>
            <w:vAlign w:val="center"/>
          </w:tcPr>
          <w:p w:rsidR="002B2E41" w:rsidRPr="00F83B1B" w:rsidRDefault="00512797" w:rsidP="00512797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24</w:t>
            </w:r>
            <w:r w:rsidR="002B2E41" w:rsidRPr="00F83B1B">
              <w:rPr>
                <w:color w:val="auto"/>
                <w:sz w:val="28"/>
                <w:szCs w:val="28"/>
              </w:rPr>
              <w:t>-</w:t>
            </w:r>
            <w:r>
              <w:rPr>
                <w:color w:val="auto"/>
                <w:sz w:val="28"/>
                <w:szCs w:val="28"/>
              </w:rPr>
              <w:t>28</w:t>
            </w:r>
          </w:p>
        </w:tc>
      </w:tr>
    </w:tbl>
    <w:p w:rsidR="00976B03" w:rsidRPr="00D93507" w:rsidRDefault="00976B03" w:rsidP="00FD5B18">
      <w:pPr>
        <w:tabs>
          <w:tab w:val="left" w:pos="0"/>
          <w:tab w:val="left" w:pos="284"/>
        </w:tabs>
        <w:jc w:val="right"/>
        <w:rPr>
          <w:sz w:val="14"/>
        </w:rPr>
      </w:pPr>
    </w:p>
    <w:p w:rsidR="00FD5B18" w:rsidRPr="002965D3" w:rsidRDefault="00FD5B18" w:rsidP="00FD5B18">
      <w:pPr>
        <w:tabs>
          <w:tab w:val="left" w:pos="0"/>
          <w:tab w:val="left" w:pos="284"/>
        </w:tabs>
        <w:jc w:val="right"/>
        <w:rPr>
          <w:sz w:val="28"/>
        </w:rPr>
      </w:pPr>
      <w:r w:rsidRPr="002965D3">
        <w:rPr>
          <w:sz w:val="28"/>
        </w:rPr>
        <w:t>Диаграмма</w:t>
      </w:r>
      <w:r w:rsidR="005C6C00">
        <w:rPr>
          <w:sz w:val="28"/>
        </w:rPr>
        <w:t xml:space="preserve"> 4</w:t>
      </w:r>
    </w:p>
    <w:p w:rsidR="00A16C56" w:rsidRDefault="00A16C56" w:rsidP="00A16C56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b/>
          <w:iCs/>
          <w:sz w:val="28"/>
          <w:szCs w:val="28"/>
        </w:rPr>
      </w:pPr>
      <w:r w:rsidRPr="00A16C56">
        <w:rPr>
          <w:rFonts w:ascii="TimesNewRoman,Italic" w:hAnsi="TimesNewRoman,Italic" w:cs="TimesNewRoman,Italic"/>
          <w:b/>
          <w:iCs/>
          <w:noProof/>
          <w:sz w:val="28"/>
          <w:szCs w:val="28"/>
        </w:rPr>
        <w:drawing>
          <wp:inline distT="0" distB="0" distL="0" distR="0">
            <wp:extent cx="6224203" cy="2490281"/>
            <wp:effectExtent l="19050" t="0" r="24197" b="5269"/>
            <wp:docPr id="21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FD5B18" w:rsidRPr="00D93507" w:rsidRDefault="00FD5B18" w:rsidP="004C1D13">
      <w:pPr>
        <w:rPr>
          <w:rFonts w:ascii="TimesNewRoman,Italic" w:hAnsi="TimesNewRoman,Italic" w:cs="TimesNewRoman,Italic"/>
          <w:iCs/>
          <w:sz w:val="12"/>
          <w:szCs w:val="28"/>
        </w:rPr>
      </w:pPr>
    </w:p>
    <w:p w:rsidR="004C1D13" w:rsidRDefault="004C1D13" w:rsidP="00EE086B">
      <w:pPr>
        <w:ind w:firstLine="708"/>
        <w:rPr>
          <w:rFonts w:ascii="TimesNewRoman,Italic" w:hAnsi="TimesNewRoman,Italic" w:cs="TimesNewRoman,Italic"/>
          <w:noProof/>
          <w:sz w:val="28"/>
          <w:szCs w:val="28"/>
        </w:rPr>
      </w:pPr>
      <w:r w:rsidRPr="00D11CD3">
        <w:rPr>
          <w:rFonts w:ascii="TimesNewRoman,Italic" w:hAnsi="TimesNewRoman,Italic" w:cs="TimesNewRoman,Italic"/>
          <w:iCs/>
          <w:sz w:val="28"/>
          <w:szCs w:val="28"/>
        </w:rPr>
        <w:t xml:space="preserve">В параллели </w:t>
      </w:r>
      <w:r>
        <w:rPr>
          <w:rFonts w:ascii="TimesNewRoman,Italic" w:hAnsi="TimesNewRoman,Italic" w:cs="TimesNewRoman,Italic"/>
          <w:iCs/>
          <w:sz w:val="28"/>
          <w:szCs w:val="28"/>
        </w:rPr>
        <w:t>7</w:t>
      </w:r>
      <w:r w:rsidRPr="00D11CD3">
        <w:rPr>
          <w:rFonts w:ascii="TimesNewRoman,Italic" w:hAnsi="TimesNewRoman,Italic" w:cs="TimesNewRoman,Italic"/>
          <w:iCs/>
          <w:sz w:val="28"/>
          <w:szCs w:val="28"/>
        </w:rPr>
        <w:t>-х классов</w:t>
      </w:r>
      <w:r w:rsidRPr="004C1D13">
        <w:rPr>
          <w:rFonts w:ascii="TimesNewRoman,Italic" w:hAnsi="TimesNewRoman,Italic" w:cs="TimesNewRoman,Italic"/>
          <w:noProof/>
          <w:sz w:val="28"/>
          <w:szCs w:val="28"/>
        </w:rPr>
        <w:t xml:space="preserve"> </w:t>
      </w:r>
      <w:r>
        <w:rPr>
          <w:rFonts w:ascii="TimesNewRoman,Italic" w:hAnsi="TimesNewRoman,Italic" w:cs="TimesNewRoman,Italic"/>
          <w:noProof/>
          <w:sz w:val="28"/>
          <w:szCs w:val="28"/>
        </w:rPr>
        <w:t xml:space="preserve">процент завышения отметок на границе отметок </w:t>
      </w:r>
      <w:r w:rsidRPr="00F83B1B">
        <w:rPr>
          <w:sz w:val="28"/>
          <w:szCs w:val="28"/>
        </w:rPr>
        <w:t>"2"</w:t>
      </w:r>
      <w:r>
        <w:rPr>
          <w:sz w:val="28"/>
          <w:szCs w:val="28"/>
        </w:rPr>
        <w:t xml:space="preserve"> и </w:t>
      </w:r>
      <w:r w:rsidRPr="00F83B1B">
        <w:rPr>
          <w:sz w:val="28"/>
          <w:szCs w:val="28"/>
        </w:rPr>
        <w:t>"3"</w:t>
      </w:r>
      <w:r>
        <w:rPr>
          <w:sz w:val="28"/>
          <w:szCs w:val="28"/>
        </w:rPr>
        <w:t xml:space="preserve"> </w:t>
      </w:r>
      <w:r>
        <w:rPr>
          <w:rFonts w:ascii="TimesNewRoman,Italic" w:hAnsi="TimesNewRoman,Italic" w:cs="TimesNewRoman,Italic"/>
          <w:noProof/>
          <w:sz w:val="28"/>
          <w:szCs w:val="28"/>
        </w:rPr>
        <w:t xml:space="preserve">   в Нижегородской области выше на 1,2%, чем по России.</w:t>
      </w:r>
    </w:p>
    <w:p w:rsidR="004C1D13" w:rsidRDefault="004C1D13" w:rsidP="004C1D13">
      <w:pPr>
        <w:rPr>
          <w:rFonts w:ascii="TimesNewRoman,Italic" w:hAnsi="TimesNewRoman,Italic" w:cs="TimesNewRoman,Italic"/>
          <w:noProof/>
          <w:sz w:val="28"/>
          <w:szCs w:val="28"/>
        </w:rPr>
      </w:pPr>
      <w:r>
        <w:rPr>
          <w:rFonts w:ascii="TimesNewRoman,Italic" w:hAnsi="TimesNewRoman,Italic" w:cs="TimesNewRoman,Italic"/>
          <w:noProof/>
          <w:sz w:val="28"/>
          <w:szCs w:val="28"/>
        </w:rPr>
        <w:t>На границах "3" и "4"</w:t>
      </w:r>
      <w:r w:rsidR="00402A13">
        <w:rPr>
          <w:rFonts w:ascii="TimesNewRoman,Italic" w:hAnsi="TimesNewRoman,Italic" w:cs="TimesNewRoman,Italic"/>
          <w:noProof/>
          <w:sz w:val="28"/>
          <w:szCs w:val="28"/>
        </w:rPr>
        <w:t>,</w:t>
      </w:r>
      <w:r>
        <w:rPr>
          <w:rFonts w:ascii="TimesNewRoman,Italic" w:hAnsi="TimesNewRoman,Italic" w:cs="TimesNewRoman,Italic"/>
          <w:noProof/>
          <w:sz w:val="28"/>
          <w:szCs w:val="28"/>
        </w:rPr>
        <w:t xml:space="preserve"> </w:t>
      </w:r>
      <w:r w:rsidRPr="00F83B1B">
        <w:rPr>
          <w:sz w:val="28"/>
          <w:szCs w:val="28"/>
        </w:rPr>
        <w:t>"4"</w:t>
      </w:r>
      <w:r>
        <w:rPr>
          <w:sz w:val="28"/>
          <w:szCs w:val="28"/>
        </w:rPr>
        <w:t xml:space="preserve"> и </w:t>
      </w:r>
      <w:r w:rsidRPr="00F83B1B">
        <w:rPr>
          <w:sz w:val="28"/>
          <w:szCs w:val="28"/>
        </w:rPr>
        <w:t>"5"</w:t>
      </w:r>
      <w:r>
        <w:rPr>
          <w:sz w:val="28"/>
          <w:szCs w:val="28"/>
        </w:rPr>
        <w:t xml:space="preserve"> незначительно ниже, чем по России.</w:t>
      </w:r>
    </w:p>
    <w:p w:rsidR="00167F65" w:rsidRPr="00D93507" w:rsidRDefault="00167F65" w:rsidP="002B2E41">
      <w:pPr>
        <w:tabs>
          <w:tab w:val="left" w:pos="0"/>
          <w:tab w:val="left" w:pos="284"/>
        </w:tabs>
        <w:jc w:val="right"/>
        <w:rPr>
          <w:rFonts w:ascii="TimesNewRoman,Italic" w:hAnsi="TimesNewRoman,Italic" w:cs="TimesNewRoman,Italic"/>
          <w:noProof/>
          <w:sz w:val="12"/>
          <w:szCs w:val="28"/>
        </w:rPr>
      </w:pPr>
    </w:p>
    <w:p w:rsidR="002B2E41" w:rsidRPr="00AF13A0" w:rsidRDefault="002B2E41" w:rsidP="002B2E41">
      <w:pPr>
        <w:tabs>
          <w:tab w:val="left" w:pos="0"/>
          <w:tab w:val="left" w:pos="284"/>
        </w:tabs>
        <w:jc w:val="right"/>
        <w:rPr>
          <w:rFonts w:ascii="TimesNewRoman,Italic" w:hAnsi="TimesNewRoman,Italic" w:cs="TimesNewRoman,Italic"/>
          <w:b/>
          <w:noProof/>
          <w:sz w:val="28"/>
          <w:szCs w:val="28"/>
        </w:rPr>
      </w:pPr>
      <w:r w:rsidRPr="003A3EE1">
        <w:rPr>
          <w:rFonts w:ascii="TimesNewRoman,Italic" w:hAnsi="TimesNewRoman,Italic" w:cs="TimesNewRoman,Italic"/>
          <w:noProof/>
          <w:sz w:val="28"/>
          <w:szCs w:val="28"/>
        </w:rPr>
        <w:t>Таблица</w:t>
      </w:r>
      <w:r>
        <w:rPr>
          <w:rFonts w:ascii="TimesNewRoman,Italic" w:hAnsi="TimesNewRoman,Italic" w:cs="TimesNewRoman,Italic"/>
          <w:noProof/>
          <w:sz w:val="28"/>
          <w:szCs w:val="28"/>
        </w:rPr>
        <w:t xml:space="preserve"> </w:t>
      </w:r>
      <w:r w:rsidR="00F97E26">
        <w:rPr>
          <w:rFonts w:ascii="TimesNewRoman,Italic" w:hAnsi="TimesNewRoman,Italic" w:cs="TimesNewRoman,Italic"/>
          <w:noProof/>
          <w:sz w:val="28"/>
          <w:szCs w:val="28"/>
        </w:rPr>
        <w:t>4</w:t>
      </w:r>
    </w:p>
    <w:p w:rsidR="002B2E41" w:rsidRDefault="002B2E41" w:rsidP="002B2E41">
      <w:pPr>
        <w:pStyle w:val="Default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Перевод</w:t>
      </w:r>
      <w:r w:rsidRPr="00586FEA">
        <w:rPr>
          <w:iCs/>
          <w:sz w:val="28"/>
          <w:szCs w:val="28"/>
        </w:rPr>
        <w:t xml:space="preserve"> первичных баллов </w:t>
      </w:r>
      <w:r>
        <w:rPr>
          <w:iCs/>
          <w:sz w:val="28"/>
          <w:szCs w:val="28"/>
        </w:rPr>
        <w:t xml:space="preserve">по </w:t>
      </w:r>
      <w:r w:rsidR="00090EC6">
        <w:rPr>
          <w:iCs/>
          <w:sz w:val="28"/>
          <w:szCs w:val="28"/>
        </w:rPr>
        <w:t>биологии</w:t>
      </w:r>
      <w:r>
        <w:rPr>
          <w:iCs/>
          <w:sz w:val="28"/>
          <w:szCs w:val="28"/>
        </w:rPr>
        <w:t xml:space="preserve"> </w:t>
      </w:r>
      <w:r w:rsidRPr="00586FEA">
        <w:rPr>
          <w:iCs/>
          <w:sz w:val="28"/>
          <w:szCs w:val="28"/>
        </w:rPr>
        <w:t xml:space="preserve">в отметки </w:t>
      </w:r>
    </w:p>
    <w:p w:rsidR="002B2E41" w:rsidRDefault="002B2E41" w:rsidP="002B2E41">
      <w:pPr>
        <w:pStyle w:val="Default"/>
        <w:jc w:val="center"/>
        <w:rPr>
          <w:iCs/>
          <w:sz w:val="28"/>
          <w:szCs w:val="28"/>
        </w:rPr>
      </w:pPr>
      <w:r w:rsidRPr="00586FEA">
        <w:rPr>
          <w:iCs/>
          <w:sz w:val="28"/>
          <w:szCs w:val="28"/>
        </w:rPr>
        <w:t>по пятибалльной шкале</w:t>
      </w:r>
      <w:r>
        <w:rPr>
          <w:iCs/>
          <w:sz w:val="28"/>
          <w:szCs w:val="28"/>
        </w:rPr>
        <w:t xml:space="preserve"> </w:t>
      </w:r>
      <w:r w:rsidR="00D11CD3">
        <w:rPr>
          <w:iCs/>
          <w:sz w:val="28"/>
          <w:szCs w:val="28"/>
        </w:rPr>
        <w:t xml:space="preserve"> (8 класс)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23"/>
        <w:gridCol w:w="1738"/>
        <w:gridCol w:w="1738"/>
        <w:gridCol w:w="1738"/>
        <w:gridCol w:w="1576"/>
      </w:tblGrid>
      <w:tr w:rsidR="002B2E41" w:rsidRPr="00F83B1B" w:rsidTr="00FC04DE">
        <w:tc>
          <w:tcPr>
            <w:tcW w:w="2723" w:type="dxa"/>
          </w:tcPr>
          <w:p w:rsidR="002B2E41" w:rsidRPr="00F83B1B" w:rsidRDefault="002B2E41" w:rsidP="00FC04D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F83B1B">
              <w:rPr>
                <w:color w:val="auto"/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738" w:type="dxa"/>
            <w:vAlign w:val="center"/>
          </w:tcPr>
          <w:p w:rsidR="002B2E41" w:rsidRPr="00F83B1B" w:rsidRDefault="002B2E41" w:rsidP="00FC04D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F83B1B">
              <w:rPr>
                <w:color w:val="auto"/>
                <w:sz w:val="28"/>
                <w:szCs w:val="28"/>
              </w:rPr>
              <w:t>"2"</w:t>
            </w:r>
          </w:p>
        </w:tc>
        <w:tc>
          <w:tcPr>
            <w:tcW w:w="1738" w:type="dxa"/>
            <w:vAlign w:val="center"/>
          </w:tcPr>
          <w:p w:rsidR="002B2E41" w:rsidRPr="00F83B1B" w:rsidRDefault="002B2E41" w:rsidP="00FC04D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F83B1B">
              <w:rPr>
                <w:color w:val="auto"/>
                <w:sz w:val="28"/>
                <w:szCs w:val="28"/>
              </w:rPr>
              <w:t>"3"</w:t>
            </w:r>
          </w:p>
        </w:tc>
        <w:tc>
          <w:tcPr>
            <w:tcW w:w="1738" w:type="dxa"/>
            <w:vAlign w:val="center"/>
          </w:tcPr>
          <w:p w:rsidR="002B2E41" w:rsidRPr="00F83B1B" w:rsidRDefault="002B2E41" w:rsidP="00FC04D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F83B1B">
              <w:rPr>
                <w:color w:val="auto"/>
                <w:sz w:val="28"/>
                <w:szCs w:val="28"/>
              </w:rPr>
              <w:t>"4"</w:t>
            </w:r>
          </w:p>
        </w:tc>
        <w:tc>
          <w:tcPr>
            <w:tcW w:w="1576" w:type="dxa"/>
            <w:vAlign w:val="center"/>
          </w:tcPr>
          <w:p w:rsidR="002B2E41" w:rsidRPr="00F83B1B" w:rsidRDefault="002B2E41" w:rsidP="00FC04D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F83B1B">
              <w:rPr>
                <w:color w:val="auto"/>
                <w:sz w:val="28"/>
                <w:szCs w:val="28"/>
              </w:rPr>
              <w:t>"5"</w:t>
            </w:r>
          </w:p>
        </w:tc>
      </w:tr>
      <w:tr w:rsidR="002B2E41" w:rsidRPr="00F83B1B" w:rsidTr="00FC04DE">
        <w:trPr>
          <w:trHeight w:val="411"/>
        </w:trPr>
        <w:tc>
          <w:tcPr>
            <w:tcW w:w="2723" w:type="dxa"/>
          </w:tcPr>
          <w:p w:rsidR="002B2E41" w:rsidRPr="00F83B1B" w:rsidRDefault="002B2E41" w:rsidP="00FC04DE">
            <w:pPr>
              <w:pStyle w:val="Default"/>
              <w:jc w:val="center"/>
              <w:rPr>
                <w:color w:val="auto"/>
                <w:sz w:val="14"/>
                <w:szCs w:val="14"/>
              </w:rPr>
            </w:pPr>
          </w:p>
          <w:p w:rsidR="002B2E41" w:rsidRPr="00F83B1B" w:rsidRDefault="002B2E41" w:rsidP="00FC04DE">
            <w:pPr>
              <w:pStyle w:val="Default"/>
              <w:jc w:val="center"/>
              <w:rPr>
                <w:color w:val="auto"/>
                <w:sz w:val="14"/>
                <w:szCs w:val="14"/>
              </w:rPr>
            </w:pPr>
            <w:r w:rsidRPr="00F83B1B">
              <w:rPr>
                <w:color w:val="auto"/>
                <w:sz w:val="28"/>
                <w:szCs w:val="28"/>
              </w:rPr>
              <w:t>Первичные баллы</w:t>
            </w:r>
          </w:p>
        </w:tc>
        <w:tc>
          <w:tcPr>
            <w:tcW w:w="1738" w:type="dxa"/>
            <w:vAlign w:val="center"/>
          </w:tcPr>
          <w:p w:rsidR="002B2E41" w:rsidRPr="00F83B1B" w:rsidRDefault="002B2E41" w:rsidP="00512797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F83B1B">
              <w:rPr>
                <w:color w:val="auto"/>
                <w:sz w:val="28"/>
                <w:szCs w:val="28"/>
              </w:rPr>
              <w:t>0-</w:t>
            </w:r>
            <w:r w:rsidR="00512797">
              <w:rPr>
                <w:color w:val="auto"/>
                <w:sz w:val="28"/>
                <w:szCs w:val="28"/>
              </w:rPr>
              <w:t>11</w:t>
            </w:r>
          </w:p>
        </w:tc>
        <w:tc>
          <w:tcPr>
            <w:tcW w:w="1738" w:type="dxa"/>
            <w:vAlign w:val="center"/>
          </w:tcPr>
          <w:p w:rsidR="002B2E41" w:rsidRPr="00F83B1B" w:rsidRDefault="00512797" w:rsidP="00512797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</w:t>
            </w:r>
            <w:r w:rsidR="002B2E41" w:rsidRPr="00F83B1B">
              <w:rPr>
                <w:color w:val="auto"/>
                <w:sz w:val="28"/>
                <w:szCs w:val="28"/>
              </w:rPr>
              <w:t>2-</w:t>
            </w:r>
            <w:r>
              <w:rPr>
                <w:color w:val="auto"/>
                <w:sz w:val="28"/>
                <w:szCs w:val="28"/>
              </w:rPr>
              <w:t>17</w:t>
            </w:r>
          </w:p>
        </w:tc>
        <w:tc>
          <w:tcPr>
            <w:tcW w:w="1738" w:type="dxa"/>
            <w:vAlign w:val="center"/>
          </w:tcPr>
          <w:p w:rsidR="002B2E41" w:rsidRPr="00F83B1B" w:rsidRDefault="00512797" w:rsidP="00512797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18</w:t>
            </w:r>
            <w:r w:rsidR="002B2E41" w:rsidRPr="00F83B1B">
              <w:rPr>
                <w:color w:val="auto"/>
                <w:sz w:val="28"/>
                <w:szCs w:val="28"/>
              </w:rPr>
              <w:t>-</w:t>
            </w:r>
            <w:r>
              <w:rPr>
                <w:color w:val="auto"/>
                <w:sz w:val="28"/>
                <w:szCs w:val="28"/>
              </w:rPr>
              <w:t>23</w:t>
            </w:r>
          </w:p>
        </w:tc>
        <w:tc>
          <w:tcPr>
            <w:tcW w:w="1576" w:type="dxa"/>
            <w:vAlign w:val="center"/>
          </w:tcPr>
          <w:p w:rsidR="002B2E41" w:rsidRPr="00F83B1B" w:rsidRDefault="00512797" w:rsidP="00512797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</w:t>
            </w:r>
            <w:r w:rsidR="002B2E41" w:rsidRPr="00F83B1B">
              <w:rPr>
                <w:color w:val="auto"/>
                <w:sz w:val="28"/>
                <w:szCs w:val="28"/>
              </w:rPr>
              <w:t>4-</w:t>
            </w:r>
            <w:r>
              <w:rPr>
                <w:color w:val="auto"/>
                <w:sz w:val="28"/>
                <w:szCs w:val="28"/>
              </w:rPr>
              <w:t>28</w:t>
            </w:r>
          </w:p>
        </w:tc>
      </w:tr>
    </w:tbl>
    <w:p w:rsidR="00167F65" w:rsidRPr="00951344" w:rsidRDefault="00167F65" w:rsidP="00FD5B18">
      <w:pPr>
        <w:tabs>
          <w:tab w:val="left" w:pos="0"/>
          <w:tab w:val="left" w:pos="284"/>
        </w:tabs>
        <w:jc w:val="right"/>
        <w:rPr>
          <w:sz w:val="16"/>
        </w:rPr>
      </w:pPr>
    </w:p>
    <w:p w:rsidR="00FD5B18" w:rsidRPr="002965D3" w:rsidRDefault="00FD5B18" w:rsidP="00FD5B18">
      <w:pPr>
        <w:tabs>
          <w:tab w:val="left" w:pos="0"/>
          <w:tab w:val="left" w:pos="284"/>
        </w:tabs>
        <w:jc w:val="right"/>
        <w:rPr>
          <w:sz w:val="28"/>
        </w:rPr>
      </w:pPr>
      <w:r w:rsidRPr="002965D3">
        <w:rPr>
          <w:sz w:val="28"/>
        </w:rPr>
        <w:t>Диаграмма</w:t>
      </w:r>
      <w:r w:rsidR="00167F65">
        <w:rPr>
          <w:sz w:val="28"/>
        </w:rPr>
        <w:t xml:space="preserve"> 5</w:t>
      </w:r>
    </w:p>
    <w:p w:rsidR="00A16C56" w:rsidRPr="00A16C56" w:rsidRDefault="00512797" w:rsidP="00A16C56">
      <w:pPr>
        <w:jc w:val="both"/>
        <w:rPr>
          <w:rFonts w:ascii="Calibri" w:hAnsi="Calibri" w:cs="Calibri"/>
          <w:color w:val="000000"/>
          <w:sz w:val="22"/>
          <w:szCs w:val="22"/>
        </w:rPr>
      </w:pPr>
      <w:r w:rsidRPr="00A16C56">
        <w:rPr>
          <w:rFonts w:ascii="Calibri" w:hAnsi="Calibri" w:cs="Calibri"/>
          <w:noProof/>
          <w:color w:val="000000"/>
          <w:sz w:val="22"/>
          <w:szCs w:val="22"/>
        </w:rPr>
        <w:drawing>
          <wp:inline distT="0" distB="0" distL="0" distR="0">
            <wp:extent cx="5855186" cy="2363821"/>
            <wp:effectExtent l="19050" t="0" r="12214" b="0"/>
            <wp:docPr id="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4C1D13" w:rsidRDefault="004C1D13" w:rsidP="00055D7D">
      <w:pPr>
        <w:ind w:firstLine="708"/>
        <w:jc w:val="both"/>
        <w:rPr>
          <w:rFonts w:ascii="TimesNewRoman,Italic" w:hAnsi="TimesNewRoman,Italic" w:cs="TimesNewRoman,Italic"/>
          <w:noProof/>
          <w:sz w:val="28"/>
          <w:szCs w:val="28"/>
        </w:rPr>
      </w:pPr>
      <w:r w:rsidRPr="00D11CD3">
        <w:rPr>
          <w:rFonts w:ascii="TimesNewRoman,Italic" w:hAnsi="TimesNewRoman,Italic" w:cs="TimesNewRoman,Italic"/>
          <w:iCs/>
          <w:sz w:val="28"/>
          <w:szCs w:val="28"/>
        </w:rPr>
        <w:t xml:space="preserve">В параллели </w:t>
      </w:r>
      <w:r>
        <w:rPr>
          <w:rFonts w:ascii="TimesNewRoman,Italic" w:hAnsi="TimesNewRoman,Italic" w:cs="TimesNewRoman,Italic"/>
          <w:iCs/>
          <w:sz w:val="28"/>
          <w:szCs w:val="28"/>
        </w:rPr>
        <w:t>8</w:t>
      </w:r>
      <w:r w:rsidRPr="00D11CD3">
        <w:rPr>
          <w:rFonts w:ascii="TimesNewRoman,Italic" w:hAnsi="TimesNewRoman,Italic" w:cs="TimesNewRoman,Italic"/>
          <w:iCs/>
          <w:sz w:val="28"/>
          <w:szCs w:val="28"/>
        </w:rPr>
        <w:t>-х классов</w:t>
      </w:r>
      <w:r w:rsidRPr="004C1D13">
        <w:rPr>
          <w:rFonts w:ascii="TimesNewRoman,Italic" w:hAnsi="TimesNewRoman,Italic" w:cs="TimesNewRoman,Italic"/>
          <w:noProof/>
          <w:sz w:val="28"/>
          <w:szCs w:val="28"/>
        </w:rPr>
        <w:t xml:space="preserve"> </w:t>
      </w:r>
      <w:r>
        <w:rPr>
          <w:rFonts w:ascii="TimesNewRoman,Italic" w:hAnsi="TimesNewRoman,Italic" w:cs="TimesNewRoman,Italic"/>
          <w:noProof/>
          <w:sz w:val="28"/>
          <w:szCs w:val="28"/>
        </w:rPr>
        <w:t xml:space="preserve">процент завышения отметок на границе отметок </w:t>
      </w:r>
      <w:r w:rsidRPr="00F83B1B">
        <w:rPr>
          <w:sz w:val="28"/>
          <w:szCs w:val="28"/>
        </w:rPr>
        <w:t>"2"</w:t>
      </w:r>
      <w:r>
        <w:rPr>
          <w:sz w:val="28"/>
          <w:szCs w:val="28"/>
        </w:rPr>
        <w:t xml:space="preserve"> и </w:t>
      </w:r>
      <w:r w:rsidRPr="00F83B1B">
        <w:rPr>
          <w:sz w:val="28"/>
          <w:szCs w:val="28"/>
        </w:rPr>
        <w:t>"3"</w:t>
      </w:r>
      <w:r>
        <w:rPr>
          <w:sz w:val="28"/>
          <w:szCs w:val="28"/>
        </w:rPr>
        <w:t xml:space="preserve"> </w:t>
      </w:r>
      <w:r>
        <w:rPr>
          <w:rFonts w:ascii="TimesNewRoman,Italic" w:hAnsi="TimesNewRoman,Italic" w:cs="TimesNewRoman,Italic"/>
          <w:noProof/>
          <w:sz w:val="28"/>
          <w:szCs w:val="28"/>
        </w:rPr>
        <w:t xml:space="preserve">   в Нижегородской области выше на</w:t>
      </w:r>
      <w:r w:rsidR="005A2CBE">
        <w:rPr>
          <w:rFonts w:ascii="TimesNewRoman,Italic" w:hAnsi="TimesNewRoman,Italic" w:cs="TimesNewRoman,Italic"/>
          <w:noProof/>
          <w:sz w:val="28"/>
          <w:szCs w:val="28"/>
        </w:rPr>
        <w:t xml:space="preserve"> 0</w:t>
      </w:r>
      <w:r>
        <w:rPr>
          <w:rFonts w:ascii="TimesNewRoman,Italic" w:hAnsi="TimesNewRoman,Italic" w:cs="TimesNewRoman,Italic"/>
          <w:noProof/>
          <w:sz w:val="28"/>
          <w:szCs w:val="28"/>
        </w:rPr>
        <w:t>,</w:t>
      </w:r>
      <w:r w:rsidR="005A2CBE">
        <w:rPr>
          <w:rFonts w:ascii="TimesNewRoman,Italic" w:hAnsi="TimesNewRoman,Italic" w:cs="TimesNewRoman,Italic"/>
          <w:noProof/>
          <w:sz w:val="28"/>
          <w:szCs w:val="28"/>
        </w:rPr>
        <w:t>7</w:t>
      </w:r>
      <w:r>
        <w:rPr>
          <w:rFonts w:ascii="TimesNewRoman,Italic" w:hAnsi="TimesNewRoman,Italic" w:cs="TimesNewRoman,Italic"/>
          <w:noProof/>
          <w:sz w:val="28"/>
          <w:szCs w:val="28"/>
        </w:rPr>
        <w:t>%</w:t>
      </w:r>
      <w:r w:rsidR="005A2CBE">
        <w:rPr>
          <w:rFonts w:ascii="TimesNewRoman,Italic" w:hAnsi="TimesNewRoman,Italic" w:cs="TimesNewRoman,Italic"/>
          <w:noProof/>
          <w:sz w:val="28"/>
          <w:szCs w:val="28"/>
        </w:rPr>
        <w:t xml:space="preserve">; </w:t>
      </w:r>
      <w:r>
        <w:rPr>
          <w:rFonts w:ascii="TimesNewRoman,Italic" w:hAnsi="TimesNewRoman,Italic" w:cs="TimesNewRoman,Italic"/>
          <w:noProof/>
          <w:sz w:val="28"/>
          <w:szCs w:val="28"/>
        </w:rPr>
        <w:t xml:space="preserve"> </w:t>
      </w:r>
      <w:r w:rsidR="005A2CBE">
        <w:rPr>
          <w:rFonts w:ascii="TimesNewRoman,Italic" w:hAnsi="TimesNewRoman,Italic" w:cs="TimesNewRoman,Italic"/>
          <w:noProof/>
          <w:sz w:val="28"/>
          <w:szCs w:val="28"/>
        </w:rPr>
        <w:t xml:space="preserve">на границе "4" и "5" выше на 0,2%,   </w:t>
      </w:r>
      <w:r>
        <w:rPr>
          <w:rFonts w:ascii="TimesNewRoman,Italic" w:hAnsi="TimesNewRoman,Italic" w:cs="TimesNewRoman,Italic"/>
          <w:noProof/>
          <w:sz w:val="28"/>
          <w:szCs w:val="28"/>
        </w:rPr>
        <w:t>чем по России.</w:t>
      </w:r>
    </w:p>
    <w:p w:rsidR="002B2E41" w:rsidRPr="00AF13A0" w:rsidRDefault="002B2E41" w:rsidP="002B2E41">
      <w:pPr>
        <w:tabs>
          <w:tab w:val="left" w:pos="0"/>
          <w:tab w:val="left" w:pos="284"/>
        </w:tabs>
        <w:jc w:val="right"/>
        <w:rPr>
          <w:rFonts w:ascii="TimesNewRoman,Italic" w:hAnsi="TimesNewRoman,Italic" w:cs="TimesNewRoman,Italic"/>
          <w:b/>
          <w:noProof/>
          <w:sz w:val="28"/>
          <w:szCs w:val="28"/>
        </w:rPr>
      </w:pPr>
      <w:r w:rsidRPr="003A3EE1">
        <w:rPr>
          <w:rFonts w:ascii="TimesNewRoman,Italic" w:hAnsi="TimesNewRoman,Italic" w:cs="TimesNewRoman,Italic"/>
          <w:noProof/>
          <w:sz w:val="28"/>
          <w:szCs w:val="28"/>
        </w:rPr>
        <w:t>Таблица</w:t>
      </w:r>
      <w:r>
        <w:rPr>
          <w:rFonts w:ascii="TimesNewRoman,Italic" w:hAnsi="TimesNewRoman,Italic" w:cs="TimesNewRoman,Italic"/>
          <w:noProof/>
          <w:sz w:val="28"/>
          <w:szCs w:val="28"/>
        </w:rPr>
        <w:t xml:space="preserve"> </w:t>
      </w:r>
      <w:r w:rsidR="00F97E26">
        <w:rPr>
          <w:rFonts w:ascii="TimesNewRoman,Italic" w:hAnsi="TimesNewRoman,Italic" w:cs="TimesNewRoman,Italic"/>
          <w:noProof/>
          <w:sz w:val="28"/>
          <w:szCs w:val="28"/>
        </w:rPr>
        <w:t>5</w:t>
      </w:r>
    </w:p>
    <w:p w:rsidR="002B2E41" w:rsidRDefault="002B2E41" w:rsidP="002B2E41">
      <w:pPr>
        <w:pStyle w:val="Default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Перевод</w:t>
      </w:r>
      <w:r w:rsidRPr="00586FEA">
        <w:rPr>
          <w:iCs/>
          <w:sz w:val="28"/>
          <w:szCs w:val="28"/>
        </w:rPr>
        <w:t xml:space="preserve"> первичных баллов </w:t>
      </w:r>
      <w:r>
        <w:rPr>
          <w:iCs/>
          <w:sz w:val="28"/>
          <w:szCs w:val="28"/>
        </w:rPr>
        <w:t xml:space="preserve">по </w:t>
      </w:r>
      <w:r w:rsidR="00090EC6">
        <w:rPr>
          <w:iCs/>
          <w:sz w:val="28"/>
          <w:szCs w:val="28"/>
        </w:rPr>
        <w:t>биологии</w:t>
      </w:r>
      <w:r>
        <w:rPr>
          <w:iCs/>
          <w:sz w:val="28"/>
          <w:szCs w:val="28"/>
        </w:rPr>
        <w:t xml:space="preserve"> </w:t>
      </w:r>
      <w:r w:rsidRPr="00586FEA">
        <w:rPr>
          <w:iCs/>
          <w:sz w:val="28"/>
          <w:szCs w:val="28"/>
        </w:rPr>
        <w:t xml:space="preserve">в отметки </w:t>
      </w:r>
    </w:p>
    <w:p w:rsidR="002B2E41" w:rsidRDefault="002B2E41" w:rsidP="002B2E41">
      <w:pPr>
        <w:pStyle w:val="Default"/>
        <w:jc w:val="center"/>
        <w:rPr>
          <w:iCs/>
          <w:sz w:val="28"/>
          <w:szCs w:val="28"/>
        </w:rPr>
      </w:pPr>
      <w:r w:rsidRPr="00586FEA">
        <w:rPr>
          <w:iCs/>
          <w:sz w:val="28"/>
          <w:szCs w:val="28"/>
        </w:rPr>
        <w:t>по пятибалльной шкале</w:t>
      </w:r>
      <w:r>
        <w:rPr>
          <w:iCs/>
          <w:sz w:val="28"/>
          <w:szCs w:val="28"/>
        </w:rPr>
        <w:t xml:space="preserve"> </w:t>
      </w:r>
      <w:r w:rsidR="00D11CD3">
        <w:rPr>
          <w:iCs/>
          <w:sz w:val="28"/>
          <w:szCs w:val="28"/>
        </w:rPr>
        <w:t xml:space="preserve"> (9 класс)</w:t>
      </w:r>
    </w:p>
    <w:p w:rsidR="00A16C56" w:rsidRPr="00D93507" w:rsidRDefault="00A16C56" w:rsidP="00A16C56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b/>
          <w:iCs/>
          <w:sz w:val="12"/>
          <w:szCs w:val="28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23"/>
        <w:gridCol w:w="1738"/>
        <w:gridCol w:w="1738"/>
        <w:gridCol w:w="1738"/>
        <w:gridCol w:w="1576"/>
      </w:tblGrid>
      <w:tr w:rsidR="002B2E41" w:rsidRPr="00F83B1B" w:rsidTr="00FC04DE">
        <w:tc>
          <w:tcPr>
            <w:tcW w:w="2723" w:type="dxa"/>
          </w:tcPr>
          <w:p w:rsidR="002B2E41" w:rsidRPr="00F83B1B" w:rsidRDefault="002B2E41" w:rsidP="00FC04D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F83B1B">
              <w:rPr>
                <w:color w:val="auto"/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738" w:type="dxa"/>
            <w:vAlign w:val="center"/>
          </w:tcPr>
          <w:p w:rsidR="002B2E41" w:rsidRPr="00F83B1B" w:rsidRDefault="002B2E41" w:rsidP="00FC04D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F83B1B">
              <w:rPr>
                <w:color w:val="auto"/>
                <w:sz w:val="28"/>
                <w:szCs w:val="28"/>
              </w:rPr>
              <w:t>"2"</w:t>
            </w:r>
          </w:p>
        </w:tc>
        <w:tc>
          <w:tcPr>
            <w:tcW w:w="1738" w:type="dxa"/>
            <w:vAlign w:val="center"/>
          </w:tcPr>
          <w:p w:rsidR="002B2E41" w:rsidRPr="00F83B1B" w:rsidRDefault="002B2E41" w:rsidP="00FC04D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F83B1B">
              <w:rPr>
                <w:color w:val="auto"/>
                <w:sz w:val="28"/>
                <w:szCs w:val="28"/>
              </w:rPr>
              <w:t>"3"</w:t>
            </w:r>
          </w:p>
        </w:tc>
        <w:tc>
          <w:tcPr>
            <w:tcW w:w="1738" w:type="dxa"/>
            <w:vAlign w:val="center"/>
          </w:tcPr>
          <w:p w:rsidR="002B2E41" w:rsidRPr="00F83B1B" w:rsidRDefault="002B2E41" w:rsidP="00FC04D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F83B1B">
              <w:rPr>
                <w:color w:val="auto"/>
                <w:sz w:val="28"/>
                <w:szCs w:val="28"/>
              </w:rPr>
              <w:t>"4"</w:t>
            </w:r>
          </w:p>
        </w:tc>
        <w:tc>
          <w:tcPr>
            <w:tcW w:w="1576" w:type="dxa"/>
            <w:vAlign w:val="center"/>
          </w:tcPr>
          <w:p w:rsidR="002B2E41" w:rsidRPr="00F83B1B" w:rsidRDefault="002B2E41" w:rsidP="00FC04DE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F83B1B">
              <w:rPr>
                <w:color w:val="auto"/>
                <w:sz w:val="28"/>
                <w:szCs w:val="28"/>
              </w:rPr>
              <w:t>"5"</w:t>
            </w:r>
          </w:p>
        </w:tc>
      </w:tr>
      <w:tr w:rsidR="002B2E41" w:rsidRPr="00F83B1B" w:rsidTr="00FC04DE">
        <w:trPr>
          <w:trHeight w:val="411"/>
        </w:trPr>
        <w:tc>
          <w:tcPr>
            <w:tcW w:w="2723" w:type="dxa"/>
          </w:tcPr>
          <w:p w:rsidR="002B2E41" w:rsidRPr="00F83B1B" w:rsidRDefault="002B2E41" w:rsidP="00FC04DE">
            <w:pPr>
              <w:pStyle w:val="Default"/>
              <w:jc w:val="center"/>
              <w:rPr>
                <w:color w:val="auto"/>
                <w:sz w:val="14"/>
                <w:szCs w:val="14"/>
              </w:rPr>
            </w:pPr>
          </w:p>
          <w:p w:rsidR="002B2E41" w:rsidRPr="00F83B1B" w:rsidRDefault="002B2E41" w:rsidP="00FC04DE">
            <w:pPr>
              <w:pStyle w:val="Default"/>
              <w:jc w:val="center"/>
              <w:rPr>
                <w:color w:val="auto"/>
                <w:sz w:val="14"/>
                <w:szCs w:val="14"/>
              </w:rPr>
            </w:pPr>
            <w:r w:rsidRPr="00F83B1B">
              <w:rPr>
                <w:color w:val="auto"/>
                <w:sz w:val="28"/>
                <w:szCs w:val="28"/>
              </w:rPr>
              <w:t>Первичные баллы</w:t>
            </w:r>
          </w:p>
        </w:tc>
        <w:tc>
          <w:tcPr>
            <w:tcW w:w="1738" w:type="dxa"/>
            <w:vAlign w:val="center"/>
          </w:tcPr>
          <w:p w:rsidR="002B2E41" w:rsidRPr="00F83B1B" w:rsidRDefault="002B2E41" w:rsidP="00512797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F83B1B">
              <w:rPr>
                <w:color w:val="auto"/>
                <w:sz w:val="28"/>
                <w:szCs w:val="28"/>
              </w:rPr>
              <w:t>0-</w:t>
            </w:r>
            <w:r w:rsidR="00512797">
              <w:rPr>
                <w:color w:val="auto"/>
                <w:sz w:val="28"/>
                <w:szCs w:val="28"/>
              </w:rPr>
              <w:t>1</w:t>
            </w:r>
            <w:r w:rsidRPr="00F83B1B">
              <w:rPr>
                <w:color w:val="auto"/>
                <w:sz w:val="28"/>
                <w:szCs w:val="28"/>
              </w:rPr>
              <w:t>2</w:t>
            </w:r>
          </w:p>
        </w:tc>
        <w:tc>
          <w:tcPr>
            <w:tcW w:w="1738" w:type="dxa"/>
            <w:vAlign w:val="center"/>
          </w:tcPr>
          <w:p w:rsidR="002B2E41" w:rsidRPr="00F83B1B" w:rsidRDefault="00512797" w:rsidP="00512797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13</w:t>
            </w:r>
            <w:r w:rsidR="002B2E41" w:rsidRPr="00F83B1B">
              <w:rPr>
                <w:color w:val="auto"/>
                <w:sz w:val="28"/>
                <w:szCs w:val="28"/>
              </w:rPr>
              <w:t>-</w:t>
            </w:r>
            <w:r>
              <w:rPr>
                <w:color w:val="auto"/>
                <w:sz w:val="28"/>
                <w:szCs w:val="28"/>
              </w:rPr>
              <w:t>20</w:t>
            </w:r>
          </w:p>
        </w:tc>
        <w:tc>
          <w:tcPr>
            <w:tcW w:w="1738" w:type="dxa"/>
            <w:vAlign w:val="center"/>
          </w:tcPr>
          <w:p w:rsidR="002B2E41" w:rsidRPr="00F83B1B" w:rsidRDefault="00512797" w:rsidP="00512797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21</w:t>
            </w:r>
            <w:r w:rsidR="002B2E41" w:rsidRPr="00F83B1B">
              <w:rPr>
                <w:color w:val="auto"/>
                <w:sz w:val="28"/>
                <w:szCs w:val="28"/>
              </w:rPr>
              <w:t>-</w:t>
            </w:r>
            <w:r>
              <w:rPr>
                <w:color w:val="auto"/>
                <w:sz w:val="28"/>
                <w:szCs w:val="28"/>
              </w:rPr>
              <w:t>28</w:t>
            </w:r>
          </w:p>
        </w:tc>
        <w:tc>
          <w:tcPr>
            <w:tcW w:w="1576" w:type="dxa"/>
            <w:vAlign w:val="center"/>
          </w:tcPr>
          <w:p w:rsidR="002B2E41" w:rsidRPr="00F83B1B" w:rsidRDefault="00512797" w:rsidP="00512797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29</w:t>
            </w:r>
            <w:r w:rsidR="002B2E41" w:rsidRPr="00F83B1B">
              <w:rPr>
                <w:color w:val="auto"/>
                <w:sz w:val="28"/>
                <w:szCs w:val="28"/>
              </w:rPr>
              <w:t>-</w:t>
            </w:r>
            <w:r>
              <w:rPr>
                <w:color w:val="auto"/>
                <w:sz w:val="28"/>
                <w:szCs w:val="28"/>
              </w:rPr>
              <w:t>3</w:t>
            </w:r>
            <w:r w:rsidR="002B2E41">
              <w:rPr>
                <w:color w:val="auto"/>
                <w:sz w:val="28"/>
                <w:szCs w:val="28"/>
              </w:rPr>
              <w:t>5</w:t>
            </w:r>
          </w:p>
        </w:tc>
      </w:tr>
    </w:tbl>
    <w:p w:rsidR="00FD5B18" w:rsidRPr="00D93507" w:rsidRDefault="00FD5B18" w:rsidP="00FD5B18">
      <w:pPr>
        <w:tabs>
          <w:tab w:val="left" w:pos="0"/>
          <w:tab w:val="left" w:pos="284"/>
        </w:tabs>
        <w:jc w:val="right"/>
        <w:rPr>
          <w:sz w:val="16"/>
        </w:rPr>
      </w:pPr>
    </w:p>
    <w:p w:rsidR="00FD5B18" w:rsidRPr="002965D3" w:rsidRDefault="00FD5B18" w:rsidP="00FD5B18">
      <w:pPr>
        <w:tabs>
          <w:tab w:val="left" w:pos="0"/>
          <w:tab w:val="left" w:pos="284"/>
        </w:tabs>
        <w:jc w:val="right"/>
        <w:rPr>
          <w:sz w:val="28"/>
        </w:rPr>
      </w:pPr>
      <w:r w:rsidRPr="002965D3">
        <w:rPr>
          <w:sz w:val="28"/>
        </w:rPr>
        <w:t>Диаграмма</w:t>
      </w:r>
      <w:r w:rsidR="00167F65">
        <w:rPr>
          <w:sz w:val="28"/>
        </w:rPr>
        <w:t xml:space="preserve"> 6</w:t>
      </w:r>
    </w:p>
    <w:p w:rsidR="00A16C56" w:rsidRPr="00D93507" w:rsidRDefault="00A16C56" w:rsidP="00A16C56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b/>
          <w:iCs/>
          <w:sz w:val="18"/>
          <w:szCs w:val="28"/>
        </w:rPr>
      </w:pPr>
    </w:p>
    <w:p w:rsidR="00A16C56" w:rsidRDefault="00A16C56" w:rsidP="00A16C56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b/>
          <w:iCs/>
          <w:sz w:val="28"/>
          <w:szCs w:val="28"/>
        </w:rPr>
      </w:pPr>
      <w:r w:rsidRPr="00A16C56">
        <w:rPr>
          <w:rFonts w:ascii="TimesNewRoman,Italic" w:hAnsi="TimesNewRoman,Italic" w:cs="TimesNewRoman,Italic"/>
          <w:b/>
          <w:iCs/>
          <w:noProof/>
          <w:sz w:val="28"/>
          <w:szCs w:val="28"/>
        </w:rPr>
        <w:drawing>
          <wp:inline distT="0" distB="0" distL="0" distR="0">
            <wp:extent cx="6196722" cy="2509736"/>
            <wp:effectExtent l="19050" t="0" r="13578" b="4864"/>
            <wp:docPr id="23" name="Диаграмма 1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055D7D" w:rsidRDefault="00055D7D" w:rsidP="000A694B">
      <w:pPr>
        <w:ind w:firstLine="708"/>
        <w:jc w:val="both"/>
        <w:rPr>
          <w:rFonts w:ascii="TimesNewRoman,Italic" w:hAnsi="TimesNewRoman,Italic" w:cs="TimesNewRoman,Italic"/>
          <w:iCs/>
          <w:sz w:val="28"/>
          <w:szCs w:val="28"/>
        </w:rPr>
      </w:pPr>
    </w:p>
    <w:p w:rsidR="005A2CBE" w:rsidRDefault="005A2CBE" w:rsidP="000A694B">
      <w:pPr>
        <w:ind w:firstLine="708"/>
        <w:jc w:val="both"/>
        <w:rPr>
          <w:rFonts w:ascii="TimesNewRoman,Italic" w:hAnsi="TimesNewRoman,Italic" w:cs="TimesNewRoman,Italic"/>
          <w:noProof/>
          <w:sz w:val="28"/>
          <w:szCs w:val="28"/>
        </w:rPr>
      </w:pPr>
      <w:r w:rsidRPr="00D11CD3">
        <w:rPr>
          <w:rFonts w:ascii="TimesNewRoman,Italic" w:hAnsi="TimesNewRoman,Italic" w:cs="TimesNewRoman,Italic"/>
          <w:iCs/>
          <w:sz w:val="28"/>
          <w:szCs w:val="28"/>
        </w:rPr>
        <w:t xml:space="preserve">В параллели </w:t>
      </w:r>
      <w:r>
        <w:rPr>
          <w:rFonts w:ascii="TimesNewRoman,Italic" w:hAnsi="TimesNewRoman,Italic" w:cs="TimesNewRoman,Italic"/>
          <w:iCs/>
          <w:sz w:val="28"/>
          <w:szCs w:val="28"/>
        </w:rPr>
        <w:t>9</w:t>
      </w:r>
      <w:r w:rsidRPr="00D11CD3">
        <w:rPr>
          <w:rFonts w:ascii="TimesNewRoman,Italic" w:hAnsi="TimesNewRoman,Italic" w:cs="TimesNewRoman,Italic"/>
          <w:iCs/>
          <w:sz w:val="28"/>
          <w:szCs w:val="28"/>
        </w:rPr>
        <w:t>-х классов</w:t>
      </w:r>
      <w:r w:rsidRPr="004C1D13">
        <w:rPr>
          <w:rFonts w:ascii="TimesNewRoman,Italic" w:hAnsi="TimesNewRoman,Italic" w:cs="TimesNewRoman,Italic"/>
          <w:noProof/>
          <w:sz w:val="28"/>
          <w:szCs w:val="28"/>
        </w:rPr>
        <w:t xml:space="preserve"> </w:t>
      </w:r>
      <w:r>
        <w:rPr>
          <w:rFonts w:ascii="TimesNewRoman,Italic" w:hAnsi="TimesNewRoman,Italic" w:cs="TimesNewRoman,Italic"/>
          <w:noProof/>
          <w:sz w:val="28"/>
          <w:szCs w:val="28"/>
        </w:rPr>
        <w:t xml:space="preserve">процент завышения отметок на границе отметок </w:t>
      </w:r>
      <w:r w:rsidRPr="00F83B1B">
        <w:rPr>
          <w:sz w:val="28"/>
          <w:szCs w:val="28"/>
        </w:rPr>
        <w:t>"2"</w:t>
      </w:r>
      <w:r>
        <w:rPr>
          <w:sz w:val="28"/>
          <w:szCs w:val="28"/>
        </w:rPr>
        <w:t xml:space="preserve"> и </w:t>
      </w:r>
      <w:r w:rsidRPr="00F83B1B">
        <w:rPr>
          <w:sz w:val="28"/>
          <w:szCs w:val="28"/>
        </w:rPr>
        <w:t>"3"</w:t>
      </w:r>
      <w:r w:rsidR="0012229E">
        <w:rPr>
          <w:sz w:val="28"/>
          <w:szCs w:val="28"/>
        </w:rPr>
        <w:t xml:space="preserve"> </w:t>
      </w:r>
      <w:r>
        <w:rPr>
          <w:rFonts w:ascii="TimesNewRoman,Italic" w:hAnsi="TimesNewRoman,Italic" w:cs="TimesNewRoman,Italic"/>
          <w:noProof/>
          <w:sz w:val="28"/>
          <w:szCs w:val="28"/>
        </w:rPr>
        <w:t xml:space="preserve">в Нижегородской области </w:t>
      </w:r>
      <w:r w:rsidR="000A694B">
        <w:rPr>
          <w:rFonts w:ascii="TimesNewRoman,Italic" w:hAnsi="TimesNewRoman,Italic" w:cs="TimesNewRoman,Italic"/>
          <w:noProof/>
          <w:sz w:val="28"/>
          <w:szCs w:val="28"/>
        </w:rPr>
        <w:t xml:space="preserve">больше </w:t>
      </w:r>
      <w:r>
        <w:rPr>
          <w:rFonts w:ascii="TimesNewRoman,Italic" w:hAnsi="TimesNewRoman,Italic" w:cs="TimesNewRoman,Italic"/>
          <w:noProof/>
          <w:sz w:val="28"/>
          <w:szCs w:val="28"/>
        </w:rPr>
        <w:t xml:space="preserve">на </w:t>
      </w:r>
      <w:r w:rsidR="000A694B">
        <w:rPr>
          <w:rFonts w:ascii="TimesNewRoman,Italic" w:hAnsi="TimesNewRoman,Italic" w:cs="TimesNewRoman,Italic"/>
          <w:noProof/>
          <w:sz w:val="28"/>
          <w:szCs w:val="28"/>
        </w:rPr>
        <w:t>0</w:t>
      </w:r>
      <w:r>
        <w:rPr>
          <w:rFonts w:ascii="TimesNewRoman,Italic" w:hAnsi="TimesNewRoman,Italic" w:cs="TimesNewRoman,Italic"/>
          <w:noProof/>
          <w:sz w:val="28"/>
          <w:szCs w:val="28"/>
        </w:rPr>
        <w:t>,</w:t>
      </w:r>
      <w:r w:rsidR="000A694B">
        <w:rPr>
          <w:rFonts w:ascii="TimesNewRoman,Italic" w:hAnsi="TimesNewRoman,Italic" w:cs="TimesNewRoman,Italic"/>
          <w:noProof/>
          <w:sz w:val="28"/>
          <w:szCs w:val="28"/>
        </w:rPr>
        <w:t>8</w:t>
      </w:r>
      <w:r>
        <w:rPr>
          <w:rFonts w:ascii="TimesNewRoman,Italic" w:hAnsi="TimesNewRoman,Italic" w:cs="TimesNewRoman,Italic"/>
          <w:noProof/>
          <w:sz w:val="28"/>
          <w:szCs w:val="28"/>
        </w:rPr>
        <w:t>%</w:t>
      </w:r>
      <w:r w:rsidR="000A694B">
        <w:rPr>
          <w:rFonts w:ascii="TimesNewRoman,Italic" w:hAnsi="TimesNewRoman,Italic" w:cs="TimesNewRoman,Italic"/>
          <w:noProof/>
          <w:sz w:val="28"/>
          <w:szCs w:val="28"/>
        </w:rPr>
        <w:t xml:space="preserve">; на границе "3" и "4" на 0,4% больше, </w:t>
      </w:r>
      <w:r>
        <w:rPr>
          <w:rFonts w:ascii="TimesNewRoman,Italic" w:hAnsi="TimesNewRoman,Italic" w:cs="TimesNewRoman,Italic"/>
          <w:noProof/>
          <w:sz w:val="28"/>
          <w:szCs w:val="28"/>
        </w:rPr>
        <w:t xml:space="preserve"> чем по России.</w:t>
      </w:r>
    </w:p>
    <w:p w:rsidR="00512797" w:rsidRPr="00AF13A0" w:rsidRDefault="00167F65" w:rsidP="00512797">
      <w:pPr>
        <w:tabs>
          <w:tab w:val="left" w:pos="0"/>
          <w:tab w:val="left" w:pos="284"/>
        </w:tabs>
        <w:jc w:val="right"/>
        <w:rPr>
          <w:rFonts w:ascii="TimesNewRoman,Italic" w:hAnsi="TimesNewRoman,Italic" w:cs="TimesNewRoman,Italic"/>
          <w:b/>
          <w:noProof/>
          <w:sz w:val="28"/>
          <w:szCs w:val="28"/>
        </w:rPr>
      </w:pPr>
      <w:r>
        <w:rPr>
          <w:rFonts w:ascii="TimesNewRoman,Italic" w:hAnsi="TimesNewRoman,Italic" w:cs="TimesNewRoman,Italic"/>
          <w:noProof/>
          <w:sz w:val="28"/>
          <w:szCs w:val="28"/>
        </w:rPr>
        <w:t xml:space="preserve"> </w:t>
      </w:r>
      <w:r w:rsidR="00512797" w:rsidRPr="003A3EE1">
        <w:rPr>
          <w:rFonts w:ascii="TimesNewRoman,Italic" w:hAnsi="TimesNewRoman,Italic" w:cs="TimesNewRoman,Italic"/>
          <w:noProof/>
          <w:sz w:val="28"/>
          <w:szCs w:val="28"/>
        </w:rPr>
        <w:t>Таблица</w:t>
      </w:r>
      <w:r w:rsidR="00512797">
        <w:rPr>
          <w:rFonts w:ascii="TimesNewRoman,Italic" w:hAnsi="TimesNewRoman,Italic" w:cs="TimesNewRoman,Italic"/>
          <w:noProof/>
          <w:sz w:val="28"/>
          <w:szCs w:val="28"/>
        </w:rPr>
        <w:t xml:space="preserve"> </w:t>
      </w:r>
      <w:r w:rsidR="00F97E26">
        <w:rPr>
          <w:rFonts w:ascii="TimesNewRoman,Italic" w:hAnsi="TimesNewRoman,Italic" w:cs="TimesNewRoman,Italic"/>
          <w:noProof/>
          <w:sz w:val="28"/>
          <w:szCs w:val="28"/>
        </w:rPr>
        <w:t>6</w:t>
      </w:r>
    </w:p>
    <w:p w:rsidR="00512797" w:rsidRDefault="00512797" w:rsidP="00512797">
      <w:pPr>
        <w:pStyle w:val="Default"/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Перевод</w:t>
      </w:r>
      <w:r w:rsidRPr="00586FEA">
        <w:rPr>
          <w:iCs/>
          <w:sz w:val="28"/>
          <w:szCs w:val="28"/>
        </w:rPr>
        <w:t xml:space="preserve"> первичных баллов </w:t>
      </w:r>
      <w:r>
        <w:rPr>
          <w:iCs/>
          <w:sz w:val="28"/>
          <w:szCs w:val="28"/>
        </w:rPr>
        <w:t xml:space="preserve">по </w:t>
      </w:r>
      <w:r w:rsidR="00090EC6">
        <w:rPr>
          <w:iCs/>
          <w:sz w:val="28"/>
          <w:szCs w:val="28"/>
        </w:rPr>
        <w:t>биологии</w:t>
      </w:r>
      <w:r>
        <w:rPr>
          <w:iCs/>
          <w:sz w:val="28"/>
          <w:szCs w:val="28"/>
        </w:rPr>
        <w:t xml:space="preserve"> </w:t>
      </w:r>
      <w:r w:rsidRPr="00586FEA">
        <w:rPr>
          <w:iCs/>
          <w:sz w:val="28"/>
          <w:szCs w:val="28"/>
        </w:rPr>
        <w:t xml:space="preserve">в отметки </w:t>
      </w:r>
    </w:p>
    <w:p w:rsidR="00512797" w:rsidRDefault="00512797" w:rsidP="00512797">
      <w:pPr>
        <w:pStyle w:val="Default"/>
        <w:jc w:val="center"/>
        <w:rPr>
          <w:iCs/>
          <w:sz w:val="28"/>
          <w:szCs w:val="28"/>
        </w:rPr>
      </w:pPr>
      <w:r w:rsidRPr="00586FEA">
        <w:rPr>
          <w:iCs/>
          <w:sz w:val="28"/>
          <w:szCs w:val="28"/>
        </w:rPr>
        <w:t>по пятибалльной шкале</w:t>
      </w:r>
      <w:r>
        <w:rPr>
          <w:iCs/>
          <w:sz w:val="28"/>
          <w:szCs w:val="28"/>
        </w:rPr>
        <w:t xml:space="preserve"> </w:t>
      </w:r>
      <w:r w:rsidR="00D11CD3">
        <w:rPr>
          <w:iCs/>
          <w:sz w:val="28"/>
          <w:szCs w:val="28"/>
        </w:rPr>
        <w:t xml:space="preserve"> (11 класс)</w:t>
      </w:r>
    </w:p>
    <w:tbl>
      <w:tblPr>
        <w:tblpPr w:leftFromText="180" w:rightFromText="180" w:vertAnchor="text" w:horzAnchor="margin" w:tblpY="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09"/>
        <w:gridCol w:w="1793"/>
        <w:gridCol w:w="1793"/>
        <w:gridCol w:w="1793"/>
        <w:gridCol w:w="1626"/>
      </w:tblGrid>
      <w:tr w:rsidR="00FD5B18" w:rsidRPr="00F83B1B" w:rsidTr="00FD5B18">
        <w:trPr>
          <w:trHeight w:val="654"/>
        </w:trPr>
        <w:tc>
          <w:tcPr>
            <w:tcW w:w="2809" w:type="dxa"/>
          </w:tcPr>
          <w:p w:rsidR="00FD5B18" w:rsidRPr="00F83B1B" w:rsidRDefault="00FD5B18" w:rsidP="00FD5B18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F83B1B">
              <w:rPr>
                <w:color w:val="auto"/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793" w:type="dxa"/>
            <w:vAlign w:val="center"/>
          </w:tcPr>
          <w:p w:rsidR="00FD5B18" w:rsidRPr="00F83B1B" w:rsidRDefault="00FD5B18" w:rsidP="00FD5B18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F83B1B">
              <w:rPr>
                <w:color w:val="auto"/>
                <w:sz w:val="28"/>
                <w:szCs w:val="28"/>
              </w:rPr>
              <w:t>"2"</w:t>
            </w:r>
          </w:p>
        </w:tc>
        <w:tc>
          <w:tcPr>
            <w:tcW w:w="1793" w:type="dxa"/>
            <w:vAlign w:val="center"/>
          </w:tcPr>
          <w:p w:rsidR="00FD5B18" w:rsidRPr="00F83B1B" w:rsidRDefault="00FD5B18" w:rsidP="00FD5B18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F83B1B">
              <w:rPr>
                <w:color w:val="auto"/>
                <w:sz w:val="28"/>
                <w:szCs w:val="28"/>
              </w:rPr>
              <w:t>"3"</w:t>
            </w:r>
          </w:p>
        </w:tc>
        <w:tc>
          <w:tcPr>
            <w:tcW w:w="1793" w:type="dxa"/>
            <w:vAlign w:val="center"/>
          </w:tcPr>
          <w:p w:rsidR="00FD5B18" w:rsidRPr="00F83B1B" w:rsidRDefault="00FD5B18" w:rsidP="00FD5B18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F83B1B">
              <w:rPr>
                <w:color w:val="auto"/>
                <w:sz w:val="28"/>
                <w:szCs w:val="28"/>
              </w:rPr>
              <w:t>"4"</w:t>
            </w:r>
          </w:p>
        </w:tc>
        <w:tc>
          <w:tcPr>
            <w:tcW w:w="1626" w:type="dxa"/>
            <w:vAlign w:val="center"/>
          </w:tcPr>
          <w:p w:rsidR="00FD5B18" w:rsidRPr="00F83B1B" w:rsidRDefault="00FD5B18" w:rsidP="00FD5B18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F83B1B">
              <w:rPr>
                <w:color w:val="auto"/>
                <w:sz w:val="28"/>
                <w:szCs w:val="28"/>
              </w:rPr>
              <w:t>"5"</w:t>
            </w:r>
          </w:p>
        </w:tc>
      </w:tr>
      <w:tr w:rsidR="00FD5B18" w:rsidRPr="00F83B1B" w:rsidTr="00FD5B18">
        <w:trPr>
          <w:trHeight w:val="423"/>
        </w:trPr>
        <w:tc>
          <w:tcPr>
            <w:tcW w:w="2809" w:type="dxa"/>
          </w:tcPr>
          <w:p w:rsidR="00FD5B18" w:rsidRPr="00F83B1B" w:rsidRDefault="00FD5B18" w:rsidP="00FD5B18">
            <w:pPr>
              <w:pStyle w:val="Default"/>
              <w:jc w:val="center"/>
              <w:rPr>
                <w:color w:val="auto"/>
                <w:sz w:val="14"/>
                <w:szCs w:val="14"/>
              </w:rPr>
            </w:pPr>
          </w:p>
          <w:p w:rsidR="00FD5B18" w:rsidRPr="00F83B1B" w:rsidRDefault="00FD5B18" w:rsidP="00FD5B18">
            <w:pPr>
              <w:pStyle w:val="Default"/>
              <w:jc w:val="center"/>
              <w:rPr>
                <w:color w:val="auto"/>
                <w:sz w:val="14"/>
                <w:szCs w:val="14"/>
              </w:rPr>
            </w:pPr>
            <w:r w:rsidRPr="00F83B1B">
              <w:rPr>
                <w:color w:val="auto"/>
                <w:sz w:val="28"/>
                <w:szCs w:val="28"/>
              </w:rPr>
              <w:t>Первичные баллы</w:t>
            </w:r>
          </w:p>
        </w:tc>
        <w:tc>
          <w:tcPr>
            <w:tcW w:w="1793" w:type="dxa"/>
            <w:vAlign w:val="center"/>
          </w:tcPr>
          <w:p w:rsidR="00FD5B18" w:rsidRPr="00F83B1B" w:rsidRDefault="00FD5B18" w:rsidP="00FD5B18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 w:rsidRPr="00F83B1B">
              <w:rPr>
                <w:color w:val="auto"/>
                <w:sz w:val="28"/>
                <w:szCs w:val="28"/>
              </w:rPr>
              <w:t>0-</w:t>
            </w:r>
            <w:r>
              <w:rPr>
                <w:color w:val="auto"/>
                <w:sz w:val="28"/>
                <w:szCs w:val="28"/>
              </w:rPr>
              <w:t>10</w:t>
            </w:r>
          </w:p>
        </w:tc>
        <w:tc>
          <w:tcPr>
            <w:tcW w:w="1793" w:type="dxa"/>
            <w:vAlign w:val="center"/>
          </w:tcPr>
          <w:p w:rsidR="00FD5B18" w:rsidRPr="00F83B1B" w:rsidRDefault="00FD5B18" w:rsidP="00FD5B18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11</w:t>
            </w:r>
            <w:r w:rsidRPr="00F83B1B">
              <w:rPr>
                <w:color w:val="auto"/>
                <w:sz w:val="28"/>
                <w:szCs w:val="28"/>
              </w:rPr>
              <w:t>-</w:t>
            </w:r>
            <w:r>
              <w:rPr>
                <w:color w:val="auto"/>
                <w:sz w:val="28"/>
                <w:szCs w:val="28"/>
              </w:rPr>
              <w:t>17</w:t>
            </w:r>
          </w:p>
        </w:tc>
        <w:tc>
          <w:tcPr>
            <w:tcW w:w="1793" w:type="dxa"/>
            <w:vAlign w:val="center"/>
          </w:tcPr>
          <w:p w:rsidR="00FD5B18" w:rsidRPr="00F83B1B" w:rsidRDefault="00FD5B18" w:rsidP="00FD5B18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18-24</w:t>
            </w:r>
          </w:p>
        </w:tc>
        <w:tc>
          <w:tcPr>
            <w:tcW w:w="1626" w:type="dxa"/>
            <w:vAlign w:val="center"/>
          </w:tcPr>
          <w:p w:rsidR="00FD5B18" w:rsidRPr="00F83B1B" w:rsidRDefault="00FD5B18" w:rsidP="00FD5B18">
            <w:pPr>
              <w:pStyle w:val="Default"/>
              <w:jc w:val="center"/>
              <w:rPr>
                <w:color w:val="auto"/>
                <w:sz w:val="28"/>
                <w:szCs w:val="28"/>
              </w:rPr>
            </w:pPr>
            <w:r>
              <w:rPr>
                <w:color w:val="auto"/>
                <w:sz w:val="28"/>
                <w:szCs w:val="28"/>
              </w:rPr>
              <w:t>25</w:t>
            </w:r>
            <w:r w:rsidRPr="00F83B1B">
              <w:rPr>
                <w:color w:val="auto"/>
                <w:sz w:val="28"/>
                <w:szCs w:val="28"/>
              </w:rPr>
              <w:t>-</w:t>
            </w:r>
            <w:r>
              <w:rPr>
                <w:color w:val="auto"/>
                <w:sz w:val="28"/>
                <w:szCs w:val="28"/>
              </w:rPr>
              <w:t>32</w:t>
            </w:r>
          </w:p>
        </w:tc>
      </w:tr>
    </w:tbl>
    <w:p w:rsidR="00512797" w:rsidRDefault="00512797" w:rsidP="00FD5B18">
      <w:pPr>
        <w:tabs>
          <w:tab w:val="left" w:pos="0"/>
          <w:tab w:val="left" w:pos="284"/>
        </w:tabs>
        <w:jc w:val="right"/>
        <w:rPr>
          <w:rFonts w:ascii="TimesNewRoman,Italic" w:hAnsi="TimesNewRoman,Italic" w:cs="TimesNewRoman,Italic"/>
          <w:b/>
          <w:iCs/>
          <w:sz w:val="16"/>
          <w:szCs w:val="28"/>
        </w:rPr>
      </w:pPr>
    </w:p>
    <w:p w:rsidR="00D93507" w:rsidRPr="00D93507" w:rsidRDefault="00D93507" w:rsidP="00FD5B18">
      <w:pPr>
        <w:tabs>
          <w:tab w:val="left" w:pos="0"/>
          <w:tab w:val="left" w:pos="284"/>
        </w:tabs>
        <w:jc w:val="right"/>
        <w:rPr>
          <w:rFonts w:ascii="TimesNewRoman,Italic" w:hAnsi="TimesNewRoman,Italic" w:cs="TimesNewRoman,Italic"/>
          <w:b/>
          <w:iCs/>
          <w:sz w:val="16"/>
          <w:szCs w:val="28"/>
        </w:rPr>
      </w:pPr>
    </w:p>
    <w:p w:rsidR="00FD5B18" w:rsidRPr="002965D3" w:rsidRDefault="00FD5B18" w:rsidP="00FD5B18">
      <w:pPr>
        <w:tabs>
          <w:tab w:val="left" w:pos="0"/>
          <w:tab w:val="left" w:pos="284"/>
        </w:tabs>
        <w:jc w:val="right"/>
        <w:rPr>
          <w:sz w:val="28"/>
        </w:rPr>
      </w:pPr>
      <w:r w:rsidRPr="002965D3">
        <w:rPr>
          <w:sz w:val="28"/>
        </w:rPr>
        <w:t>Диаграмма</w:t>
      </w:r>
      <w:r w:rsidR="00167F65">
        <w:rPr>
          <w:sz w:val="28"/>
        </w:rPr>
        <w:t xml:space="preserve"> 7</w:t>
      </w:r>
    </w:p>
    <w:p w:rsidR="00FD5B18" w:rsidRPr="00D93507" w:rsidRDefault="00FD5B18" w:rsidP="00FD5B18">
      <w:pPr>
        <w:tabs>
          <w:tab w:val="left" w:pos="0"/>
          <w:tab w:val="left" w:pos="284"/>
        </w:tabs>
        <w:jc w:val="right"/>
        <w:rPr>
          <w:rFonts w:ascii="TimesNewRoman,Italic" w:hAnsi="TimesNewRoman,Italic" w:cs="TimesNewRoman,Italic"/>
          <w:b/>
          <w:iCs/>
          <w:sz w:val="14"/>
          <w:szCs w:val="28"/>
        </w:rPr>
      </w:pPr>
    </w:p>
    <w:p w:rsidR="00A16C56" w:rsidRDefault="008D632E" w:rsidP="00A16C56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b/>
          <w:iCs/>
          <w:sz w:val="28"/>
          <w:szCs w:val="28"/>
        </w:rPr>
      </w:pPr>
      <w:r w:rsidRPr="008D632E">
        <w:rPr>
          <w:rFonts w:ascii="TimesNewRoman,Italic" w:hAnsi="TimesNewRoman,Italic" w:cs="TimesNewRoman,Italic"/>
          <w:b/>
          <w:iCs/>
          <w:noProof/>
          <w:sz w:val="28"/>
          <w:szCs w:val="28"/>
        </w:rPr>
        <w:drawing>
          <wp:inline distT="0" distB="0" distL="0" distR="0">
            <wp:extent cx="6128831" cy="2441643"/>
            <wp:effectExtent l="19050" t="0" r="24319" b="0"/>
            <wp:docPr id="24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0A694B" w:rsidRPr="008F1FE1" w:rsidRDefault="000A694B" w:rsidP="000A694B">
      <w:pPr>
        <w:ind w:firstLine="708"/>
        <w:jc w:val="both"/>
        <w:rPr>
          <w:rFonts w:ascii="TimesNewRoman,Italic" w:hAnsi="TimesNewRoman,Italic" w:cs="TimesNewRoman,Italic"/>
          <w:noProof/>
          <w:sz w:val="28"/>
          <w:szCs w:val="28"/>
        </w:rPr>
      </w:pPr>
      <w:r w:rsidRPr="00D11CD3">
        <w:rPr>
          <w:rFonts w:ascii="TimesNewRoman,Italic" w:hAnsi="TimesNewRoman,Italic" w:cs="TimesNewRoman,Italic"/>
          <w:iCs/>
          <w:sz w:val="28"/>
          <w:szCs w:val="28"/>
        </w:rPr>
        <w:lastRenderedPageBreak/>
        <w:t xml:space="preserve">В параллели </w:t>
      </w:r>
      <w:r>
        <w:rPr>
          <w:rFonts w:ascii="TimesNewRoman,Italic" w:hAnsi="TimesNewRoman,Italic" w:cs="TimesNewRoman,Italic"/>
          <w:iCs/>
          <w:sz w:val="28"/>
          <w:szCs w:val="28"/>
        </w:rPr>
        <w:t>11</w:t>
      </w:r>
      <w:r w:rsidRPr="00D11CD3">
        <w:rPr>
          <w:rFonts w:ascii="TimesNewRoman,Italic" w:hAnsi="TimesNewRoman,Italic" w:cs="TimesNewRoman,Italic"/>
          <w:iCs/>
          <w:sz w:val="28"/>
          <w:szCs w:val="28"/>
        </w:rPr>
        <w:t>-х классов</w:t>
      </w:r>
      <w:r w:rsidRPr="004C1D13">
        <w:rPr>
          <w:rFonts w:ascii="TimesNewRoman,Italic" w:hAnsi="TimesNewRoman,Italic" w:cs="TimesNewRoman,Italic"/>
          <w:noProof/>
          <w:sz w:val="28"/>
          <w:szCs w:val="28"/>
        </w:rPr>
        <w:t xml:space="preserve"> </w:t>
      </w:r>
      <w:r>
        <w:rPr>
          <w:rFonts w:ascii="TimesNewRoman,Italic" w:hAnsi="TimesNewRoman,Italic" w:cs="TimesNewRoman,Italic"/>
          <w:noProof/>
          <w:sz w:val="28"/>
          <w:szCs w:val="28"/>
        </w:rPr>
        <w:t>процент завышения отметок на границе отметок "3" и "4" на 0,5% больше в Нижегородской области, чем по России.</w:t>
      </w:r>
      <w:r w:rsidR="00416956">
        <w:rPr>
          <w:rFonts w:ascii="TimesNewRoman,Italic" w:hAnsi="TimesNewRoman,Italic" w:cs="TimesNewRoman,Italic"/>
          <w:noProof/>
          <w:sz w:val="28"/>
          <w:szCs w:val="28"/>
        </w:rPr>
        <w:t xml:space="preserve"> На границе</w:t>
      </w:r>
      <w:r w:rsidR="000C6109">
        <w:rPr>
          <w:rFonts w:ascii="TimesNewRoman,Italic" w:hAnsi="TimesNewRoman,Italic" w:cs="TimesNewRoman,Italic"/>
          <w:noProof/>
          <w:sz w:val="28"/>
          <w:szCs w:val="28"/>
        </w:rPr>
        <w:t xml:space="preserve"> отметок "4" и "5" завышенных отметок на 1,9% больше</w:t>
      </w:r>
      <w:r w:rsidR="00BE7CEE">
        <w:rPr>
          <w:rFonts w:ascii="TimesNewRoman,Italic" w:hAnsi="TimesNewRoman,Italic" w:cs="TimesNewRoman,Italic"/>
          <w:noProof/>
          <w:sz w:val="28"/>
          <w:szCs w:val="28"/>
        </w:rPr>
        <w:t xml:space="preserve"> </w:t>
      </w:r>
      <w:r w:rsidR="000C6109">
        <w:rPr>
          <w:rFonts w:ascii="TimesNewRoman,Italic" w:hAnsi="TimesNewRoman,Italic" w:cs="TimesNewRoman,Italic"/>
          <w:noProof/>
          <w:sz w:val="28"/>
          <w:szCs w:val="28"/>
        </w:rPr>
        <w:t>в Ни</w:t>
      </w:r>
      <w:r w:rsidR="00BE7CEE">
        <w:rPr>
          <w:rFonts w:ascii="TimesNewRoman,Italic" w:hAnsi="TimesNewRoman,Italic" w:cs="TimesNewRoman,Italic"/>
          <w:noProof/>
          <w:sz w:val="28"/>
          <w:szCs w:val="28"/>
        </w:rPr>
        <w:t>ж</w:t>
      </w:r>
      <w:r w:rsidR="000C6109">
        <w:rPr>
          <w:rFonts w:ascii="TimesNewRoman,Italic" w:hAnsi="TimesNewRoman,Italic" w:cs="TimesNewRoman,Italic"/>
          <w:noProof/>
          <w:sz w:val="28"/>
          <w:szCs w:val="28"/>
        </w:rPr>
        <w:t xml:space="preserve">егородской области, </w:t>
      </w:r>
      <w:r w:rsidR="000C6109" w:rsidRPr="008F1FE1">
        <w:rPr>
          <w:rFonts w:ascii="TimesNewRoman,Italic" w:hAnsi="TimesNewRoman,Italic" w:cs="TimesNewRoman,Italic"/>
          <w:noProof/>
          <w:sz w:val="28"/>
          <w:szCs w:val="28"/>
        </w:rPr>
        <w:t>чем в России.</w:t>
      </w:r>
    </w:p>
    <w:p w:rsidR="000C6109" w:rsidRPr="008F1FE1" w:rsidRDefault="000C6109" w:rsidP="000A694B">
      <w:pPr>
        <w:ind w:firstLine="708"/>
        <w:jc w:val="both"/>
        <w:rPr>
          <w:rFonts w:ascii="TimesNewRoman,Italic" w:hAnsi="TimesNewRoman,Italic" w:cs="TimesNewRoman,Italic"/>
          <w:noProof/>
          <w:sz w:val="28"/>
          <w:szCs w:val="28"/>
        </w:rPr>
      </w:pPr>
      <w:r w:rsidRPr="008F1FE1">
        <w:rPr>
          <w:rFonts w:ascii="TimesNewRoman,Italic" w:hAnsi="TimesNewRoman,Italic" w:cs="TimesNewRoman,Italic"/>
          <w:noProof/>
          <w:sz w:val="28"/>
          <w:szCs w:val="28"/>
        </w:rPr>
        <w:t xml:space="preserve"> </w:t>
      </w:r>
      <w:r w:rsidR="00EE086B" w:rsidRPr="008F1FE1">
        <w:rPr>
          <w:rFonts w:ascii="TimesNewRoman,Italic" w:hAnsi="TimesNewRoman,Italic" w:cs="TimesNewRoman,Italic"/>
          <w:noProof/>
          <w:sz w:val="28"/>
          <w:szCs w:val="28"/>
        </w:rPr>
        <w:t xml:space="preserve">В Нижегородской области нет участников, </w:t>
      </w:r>
      <w:r w:rsidRPr="008F1FE1">
        <w:rPr>
          <w:rFonts w:ascii="TimesNewRoman,Italic" w:hAnsi="TimesNewRoman,Italic" w:cs="TimesNewRoman,Italic"/>
          <w:noProof/>
          <w:sz w:val="28"/>
          <w:szCs w:val="28"/>
        </w:rPr>
        <w:t>которые не смогли набрать максимальный балл</w:t>
      </w:r>
      <w:r w:rsidR="00EE086B" w:rsidRPr="008F1FE1">
        <w:rPr>
          <w:rFonts w:ascii="TimesNewRoman,Italic" w:hAnsi="TimesNewRoman,Italic" w:cs="TimesNewRoman,Italic"/>
          <w:noProof/>
          <w:sz w:val="28"/>
          <w:szCs w:val="28"/>
        </w:rPr>
        <w:t>.</w:t>
      </w:r>
    </w:p>
    <w:p w:rsidR="000C6109" w:rsidRDefault="000C6109" w:rsidP="000A694B">
      <w:pPr>
        <w:ind w:firstLine="708"/>
        <w:jc w:val="both"/>
        <w:rPr>
          <w:rFonts w:ascii="TimesNewRoman,Italic" w:hAnsi="TimesNewRoman,Italic" w:cs="TimesNewRoman,Italic"/>
          <w:noProof/>
          <w:sz w:val="28"/>
          <w:szCs w:val="28"/>
        </w:rPr>
      </w:pPr>
      <w:r>
        <w:rPr>
          <w:rFonts w:ascii="TimesNewRoman,Italic" w:hAnsi="TimesNewRoman,Italic" w:cs="TimesNewRoman,Italic"/>
          <w:noProof/>
          <w:sz w:val="28"/>
          <w:szCs w:val="28"/>
        </w:rPr>
        <w:t>Участников</w:t>
      </w:r>
      <w:r w:rsidR="00BE7CEE">
        <w:rPr>
          <w:rFonts w:ascii="TimesNewRoman,Italic" w:hAnsi="TimesNewRoman,Italic" w:cs="TimesNewRoman,Italic"/>
          <w:noProof/>
          <w:sz w:val="28"/>
          <w:szCs w:val="28"/>
        </w:rPr>
        <w:t>,</w:t>
      </w:r>
      <w:r>
        <w:rPr>
          <w:rFonts w:ascii="TimesNewRoman,Italic" w:hAnsi="TimesNewRoman,Italic" w:cs="TimesNewRoman,Italic"/>
          <w:noProof/>
          <w:sz w:val="28"/>
          <w:szCs w:val="28"/>
        </w:rPr>
        <w:t xml:space="preserve"> не набравших ни одного балла</w:t>
      </w:r>
      <w:r w:rsidR="00BE7CEE">
        <w:rPr>
          <w:rFonts w:ascii="TimesNewRoman,Italic" w:hAnsi="TimesNewRoman,Italic" w:cs="TimesNewRoman,Italic"/>
          <w:noProof/>
          <w:sz w:val="28"/>
          <w:szCs w:val="28"/>
        </w:rPr>
        <w:t>,</w:t>
      </w:r>
      <w:r>
        <w:rPr>
          <w:rFonts w:ascii="TimesNewRoman,Italic" w:hAnsi="TimesNewRoman,Italic" w:cs="TimesNewRoman,Italic"/>
          <w:noProof/>
          <w:sz w:val="28"/>
          <w:szCs w:val="28"/>
        </w:rPr>
        <w:t xml:space="preserve">  в Нижегородской области 3,3%</w:t>
      </w:r>
      <w:r w:rsidR="002715DD">
        <w:rPr>
          <w:rFonts w:ascii="TimesNewRoman,Italic" w:hAnsi="TimesNewRoman,Italic" w:cs="TimesNewRoman,Italic"/>
          <w:noProof/>
          <w:sz w:val="28"/>
          <w:szCs w:val="28"/>
        </w:rPr>
        <w:t>,</w:t>
      </w:r>
      <w:r>
        <w:rPr>
          <w:rFonts w:ascii="TimesNewRoman,Italic" w:hAnsi="TimesNewRoman,Italic" w:cs="TimesNewRoman,Italic"/>
          <w:noProof/>
          <w:sz w:val="28"/>
          <w:szCs w:val="28"/>
        </w:rPr>
        <w:t xml:space="preserve"> по России 0,1%.</w:t>
      </w:r>
    </w:p>
    <w:p w:rsidR="00F80EF5" w:rsidRDefault="00C316C9" w:rsidP="00EF51A5">
      <w:pPr>
        <w:pStyle w:val="a9"/>
        <w:numPr>
          <w:ilvl w:val="0"/>
          <w:numId w:val="2"/>
        </w:numPr>
        <w:tabs>
          <w:tab w:val="left" w:pos="0"/>
          <w:tab w:val="left" w:pos="284"/>
        </w:tabs>
        <w:jc w:val="center"/>
        <w:rPr>
          <w:rFonts w:ascii="TimesNewRoman,Italic" w:hAnsi="TimesNewRoman,Italic" w:cs="TimesNewRoman,Italic"/>
          <w:b/>
          <w:noProof/>
          <w:sz w:val="28"/>
          <w:szCs w:val="28"/>
        </w:rPr>
      </w:pPr>
      <w:r w:rsidRPr="008D632E">
        <w:rPr>
          <w:rFonts w:ascii="TimesNewRoman,Italic" w:hAnsi="TimesNewRoman,Italic" w:cs="TimesNewRoman,Italic"/>
          <w:b/>
          <w:noProof/>
          <w:sz w:val="28"/>
          <w:szCs w:val="28"/>
        </w:rPr>
        <w:t>Достижение планируемых результатов</w:t>
      </w:r>
    </w:p>
    <w:p w:rsidR="00EE086B" w:rsidRDefault="00EE086B" w:rsidP="00EE086B">
      <w:pPr>
        <w:tabs>
          <w:tab w:val="left" w:pos="0"/>
          <w:tab w:val="left" w:pos="284"/>
        </w:tabs>
        <w:ind w:left="720"/>
        <w:jc w:val="both"/>
        <w:rPr>
          <w:rFonts w:ascii="TimesNewRoman,Italic" w:hAnsi="TimesNewRoman,Italic" w:cs="TimesNewRoman,Italic"/>
          <w:iCs/>
          <w:sz w:val="28"/>
          <w:szCs w:val="28"/>
        </w:rPr>
      </w:pPr>
    </w:p>
    <w:p w:rsidR="00A61E22" w:rsidRDefault="00EE086B" w:rsidP="008D632E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ab/>
      </w:r>
      <w:r>
        <w:rPr>
          <w:rFonts w:ascii="TimesNewRoman,Italic" w:hAnsi="TimesNewRoman,Italic" w:cs="TimesNewRoman,Italic"/>
          <w:iCs/>
          <w:sz w:val="28"/>
          <w:szCs w:val="28"/>
        </w:rPr>
        <w:tab/>
      </w:r>
      <w:r w:rsidR="00F80EF5">
        <w:rPr>
          <w:rFonts w:ascii="TimesNewRoman,Italic" w:hAnsi="TimesNewRoman,Italic" w:cs="TimesNewRoman,Italic"/>
          <w:iCs/>
          <w:sz w:val="28"/>
          <w:szCs w:val="28"/>
        </w:rPr>
        <w:t xml:space="preserve">Результаты по данному параметру вполне сопоставимы с </w:t>
      </w:r>
      <w:proofErr w:type="gramStart"/>
      <w:r w:rsidR="00F80EF5">
        <w:rPr>
          <w:rFonts w:ascii="TimesNewRoman,Italic" w:hAnsi="TimesNewRoman,Italic" w:cs="TimesNewRoman,Italic"/>
          <w:iCs/>
          <w:sz w:val="28"/>
          <w:szCs w:val="28"/>
        </w:rPr>
        <w:t>общероссийскими</w:t>
      </w:r>
      <w:proofErr w:type="gramEnd"/>
      <w:r w:rsidR="00FC04DE">
        <w:rPr>
          <w:rFonts w:ascii="TimesNewRoman,Italic" w:hAnsi="TimesNewRoman,Italic" w:cs="TimesNewRoman,Italic"/>
          <w:iCs/>
          <w:sz w:val="28"/>
          <w:szCs w:val="28"/>
        </w:rPr>
        <w:t xml:space="preserve"> во всех параллелях</w:t>
      </w:r>
      <w:r w:rsidR="00F80EF5">
        <w:rPr>
          <w:rFonts w:ascii="TimesNewRoman,Italic" w:hAnsi="TimesNewRoman,Italic" w:cs="TimesNewRoman,Italic"/>
          <w:iCs/>
          <w:sz w:val="28"/>
          <w:szCs w:val="28"/>
        </w:rPr>
        <w:t>.</w:t>
      </w:r>
      <w:r w:rsidR="00FC04DE">
        <w:rPr>
          <w:rFonts w:ascii="TimesNewRoman,Italic" w:hAnsi="TimesNewRoman,Italic" w:cs="TimesNewRoman,Italic"/>
          <w:iCs/>
          <w:sz w:val="28"/>
          <w:szCs w:val="28"/>
        </w:rPr>
        <w:t xml:space="preserve"> </w:t>
      </w:r>
      <w:r w:rsidR="00F80EF5">
        <w:rPr>
          <w:rFonts w:ascii="TimesNewRoman,Italic" w:hAnsi="TimesNewRoman,Italic" w:cs="TimesNewRoman,Italic"/>
          <w:iCs/>
          <w:sz w:val="28"/>
          <w:szCs w:val="28"/>
        </w:rPr>
        <w:t xml:space="preserve"> </w:t>
      </w:r>
    </w:p>
    <w:p w:rsidR="00A61E22" w:rsidRDefault="00A61E22" w:rsidP="008D632E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</w:pPr>
    </w:p>
    <w:p w:rsidR="003F2929" w:rsidRPr="00FC04DE" w:rsidRDefault="003F2929" w:rsidP="003F2929">
      <w:pPr>
        <w:tabs>
          <w:tab w:val="left" w:pos="0"/>
          <w:tab w:val="left" w:pos="284"/>
        </w:tabs>
        <w:jc w:val="center"/>
        <w:rPr>
          <w:rFonts w:ascii="TimesNewRoman,Italic" w:hAnsi="TimesNewRoman,Italic" w:cs="TimesNewRoman,Italic"/>
          <w:b/>
          <w:iCs/>
          <w:sz w:val="28"/>
          <w:szCs w:val="28"/>
        </w:rPr>
      </w:pPr>
      <w:r w:rsidRPr="00FC04DE">
        <w:rPr>
          <w:rFonts w:ascii="TimesNewRoman,Italic" w:hAnsi="TimesNewRoman,Italic" w:cs="TimesNewRoman,Italic"/>
          <w:b/>
          <w:iCs/>
          <w:sz w:val="28"/>
          <w:szCs w:val="28"/>
        </w:rPr>
        <w:t>6 класс</w:t>
      </w:r>
    </w:p>
    <w:p w:rsidR="003F2929" w:rsidRDefault="003F2929" w:rsidP="003F2929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ab/>
      </w:r>
      <w:r w:rsidR="00880827">
        <w:rPr>
          <w:rFonts w:ascii="TimesNewRoman,Italic" w:hAnsi="TimesNewRoman,Italic" w:cs="TimesNewRoman,Italic"/>
          <w:iCs/>
          <w:sz w:val="28"/>
          <w:szCs w:val="28"/>
        </w:rPr>
        <w:tab/>
      </w:r>
      <w:r>
        <w:rPr>
          <w:rFonts w:ascii="TimesNewRoman,Italic" w:hAnsi="TimesNewRoman,Italic" w:cs="TimesNewRoman,Italic"/>
          <w:iCs/>
          <w:sz w:val="28"/>
          <w:szCs w:val="28"/>
        </w:rPr>
        <w:t>По 11 из 20-ти блоков проверяемых умений % выполнения заданий участниками ВПР Нижегородской области в 6-ой параллели равен или превышает  средний показатель по РФ.</w:t>
      </w:r>
    </w:p>
    <w:p w:rsidR="003F2929" w:rsidRDefault="003F2929" w:rsidP="003F2929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ab/>
      </w:r>
      <w:r w:rsidR="00EE086B">
        <w:rPr>
          <w:rFonts w:ascii="TimesNewRoman,Italic" w:hAnsi="TimesNewRoman,Italic" w:cs="TimesNewRoman,Italic"/>
          <w:iCs/>
          <w:sz w:val="28"/>
          <w:szCs w:val="28"/>
        </w:rPr>
        <w:tab/>
      </w:r>
      <w:r>
        <w:rPr>
          <w:rFonts w:ascii="TimesNewRoman,Italic" w:hAnsi="TimesNewRoman,Italic" w:cs="TimesNewRoman,Italic"/>
          <w:iCs/>
          <w:sz w:val="28"/>
          <w:szCs w:val="28"/>
        </w:rPr>
        <w:t>По 9-ти</w:t>
      </w:r>
      <w:r w:rsidR="00FC04DE">
        <w:rPr>
          <w:rFonts w:ascii="TimesNewRoman,Italic" w:hAnsi="TimesNewRoman,Italic" w:cs="TimesNewRoman,Italic"/>
          <w:iCs/>
          <w:sz w:val="28"/>
          <w:szCs w:val="28"/>
        </w:rPr>
        <w:t xml:space="preserve"> </w:t>
      </w:r>
      <w:r>
        <w:rPr>
          <w:rFonts w:ascii="TimesNewRoman,Italic" w:hAnsi="TimesNewRoman,Italic" w:cs="TimesNewRoman,Italic"/>
          <w:iCs/>
          <w:sz w:val="28"/>
          <w:szCs w:val="28"/>
        </w:rPr>
        <w:t xml:space="preserve">блокам исследуемых умений показатель  ниже, чем общероссийский: </w:t>
      </w:r>
    </w:p>
    <w:p w:rsidR="00FC04DE" w:rsidRDefault="00FC04DE" w:rsidP="00FC04DE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  <w:sectPr w:rsidR="00FC04DE" w:rsidSect="00390C97">
          <w:footerReference w:type="default" r:id="rId23"/>
          <w:pgSz w:w="11906" w:h="16838"/>
          <w:pgMar w:top="709" w:right="850" w:bottom="851" w:left="993" w:header="708" w:footer="83" w:gutter="0"/>
          <w:cols w:space="708"/>
          <w:docGrid w:linePitch="360"/>
        </w:sectPr>
      </w:pPr>
    </w:p>
    <w:p w:rsidR="003F2929" w:rsidRDefault="00FC04DE" w:rsidP="00FC04DE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lastRenderedPageBreak/>
        <w:t>2.2</w:t>
      </w:r>
      <w:r w:rsidR="003F2929">
        <w:rPr>
          <w:rFonts w:ascii="TimesNewRoman,Italic" w:hAnsi="TimesNewRoman,Italic" w:cs="TimesNewRoman,Italic"/>
          <w:iCs/>
          <w:sz w:val="28"/>
          <w:szCs w:val="28"/>
        </w:rPr>
        <w:t xml:space="preserve"> ниже на </w:t>
      </w:r>
      <w:r>
        <w:rPr>
          <w:rFonts w:ascii="TimesNewRoman,Italic" w:hAnsi="TimesNewRoman,Italic" w:cs="TimesNewRoman,Italic"/>
          <w:iCs/>
          <w:sz w:val="28"/>
          <w:szCs w:val="28"/>
        </w:rPr>
        <w:t>5</w:t>
      </w:r>
      <w:r w:rsidR="003F2929">
        <w:rPr>
          <w:rFonts w:ascii="TimesNewRoman,Italic" w:hAnsi="TimesNewRoman,Italic" w:cs="TimesNewRoman,Italic"/>
          <w:iCs/>
          <w:sz w:val="28"/>
          <w:szCs w:val="28"/>
        </w:rPr>
        <w:t>,4</w:t>
      </w:r>
      <w:r>
        <w:rPr>
          <w:rFonts w:ascii="TimesNewRoman,Italic" w:hAnsi="TimesNewRoman,Italic" w:cs="TimesNewRoman,Italic"/>
          <w:iCs/>
          <w:sz w:val="28"/>
          <w:szCs w:val="28"/>
        </w:rPr>
        <w:t>6</w:t>
      </w:r>
      <w:r w:rsidR="003F2929">
        <w:rPr>
          <w:rFonts w:ascii="TimesNewRoman,Italic" w:hAnsi="TimesNewRoman,Italic" w:cs="TimesNewRoman,Italic"/>
          <w:iCs/>
          <w:sz w:val="28"/>
          <w:szCs w:val="28"/>
        </w:rPr>
        <w:t>%</w:t>
      </w:r>
    </w:p>
    <w:p w:rsidR="003F2929" w:rsidRDefault="00FC04DE" w:rsidP="00FC04DE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>3.2</w:t>
      </w:r>
      <w:r w:rsidR="003F2929">
        <w:rPr>
          <w:rFonts w:ascii="TimesNewRoman,Italic" w:hAnsi="TimesNewRoman,Italic" w:cs="TimesNewRoman,Italic"/>
          <w:iCs/>
          <w:sz w:val="28"/>
          <w:szCs w:val="28"/>
        </w:rPr>
        <w:t xml:space="preserve"> ниже на 0,</w:t>
      </w:r>
      <w:r>
        <w:rPr>
          <w:rFonts w:ascii="TimesNewRoman,Italic" w:hAnsi="TimesNewRoman,Italic" w:cs="TimesNewRoman,Italic"/>
          <w:iCs/>
          <w:sz w:val="28"/>
          <w:szCs w:val="28"/>
        </w:rPr>
        <w:t>45</w:t>
      </w:r>
      <w:r w:rsidR="003F2929">
        <w:rPr>
          <w:rFonts w:ascii="TimesNewRoman,Italic" w:hAnsi="TimesNewRoman,Italic" w:cs="TimesNewRoman,Italic"/>
          <w:iCs/>
          <w:sz w:val="28"/>
          <w:szCs w:val="28"/>
        </w:rPr>
        <w:t>%</w:t>
      </w:r>
    </w:p>
    <w:p w:rsidR="003F2929" w:rsidRDefault="00FC04DE" w:rsidP="00FC04DE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>4.1</w:t>
      </w:r>
      <w:r w:rsidR="003F2929">
        <w:rPr>
          <w:rFonts w:ascii="TimesNewRoman,Italic" w:hAnsi="TimesNewRoman,Italic" w:cs="TimesNewRoman,Italic"/>
          <w:iCs/>
          <w:sz w:val="28"/>
          <w:szCs w:val="28"/>
        </w:rPr>
        <w:t xml:space="preserve"> ниже на 2</w:t>
      </w:r>
      <w:r>
        <w:rPr>
          <w:rFonts w:ascii="TimesNewRoman,Italic" w:hAnsi="TimesNewRoman,Italic" w:cs="TimesNewRoman,Italic"/>
          <w:iCs/>
          <w:sz w:val="28"/>
          <w:szCs w:val="28"/>
        </w:rPr>
        <w:t>,33</w:t>
      </w:r>
      <w:r w:rsidR="003F2929">
        <w:rPr>
          <w:rFonts w:ascii="TimesNewRoman,Italic" w:hAnsi="TimesNewRoman,Italic" w:cs="TimesNewRoman,Italic"/>
          <w:iCs/>
          <w:sz w:val="28"/>
          <w:szCs w:val="28"/>
        </w:rPr>
        <w:t>%</w:t>
      </w:r>
    </w:p>
    <w:p w:rsidR="00FC04DE" w:rsidRDefault="00FC04DE" w:rsidP="00FC04DE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</w:pPr>
    </w:p>
    <w:p w:rsidR="00FC04DE" w:rsidRDefault="00FC04DE" w:rsidP="00FC04DE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lastRenderedPageBreak/>
        <w:t>4.2 ниже на 5,7%</w:t>
      </w:r>
    </w:p>
    <w:p w:rsidR="00FC04DE" w:rsidRDefault="00FC04DE" w:rsidP="00FC04DE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>4.3 ниже на 0,61%</w:t>
      </w:r>
    </w:p>
    <w:p w:rsidR="00FC04DE" w:rsidRDefault="00FC04DE" w:rsidP="00FC04DE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>6.2 ниже на 1,32%</w:t>
      </w:r>
    </w:p>
    <w:p w:rsidR="00FC04DE" w:rsidRDefault="00FC04DE" w:rsidP="00FC04DE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</w:pPr>
    </w:p>
    <w:p w:rsidR="00FC04DE" w:rsidRDefault="00FC04DE" w:rsidP="00FC04DE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lastRenderedPageBreak/>
        <w:t>7.2 ниже на 0,27%</w:t>
      </w:r>
    </w:p>
    <w:p w:rsidR="00FC04DE" w:rsidRDefault="00FC04DE" w:rsidP="00FC04DE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>8.   ниже на 0,8%</w:t>
      </w:r>
    </w:p>
    <w:p w:rsidR="00FC04DE" w:rsidRDefault="00FC04DE" w:rsidP="00FC04DE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>10К3 ниже на 2,04%</w:t>
      </w:r>
    </w:p>
    <w:p w:rsidR="00FC04DE" w:rsidRDefault="00FC04DE" w:rsidP="00FC04DE">
      <w:pPr>
        <w:tabs>
          <w:tab w:val="left" w:pos="0"/>
          <w:tab w:val="left" w:pos="284"/>
        </w:tabs>
        <w:rPr>
          <w:rFonts w:ascii="TimesNewRoman,Italic" w:hAnsi="TimesNewRoman,Italic" w:cs="TimesNewRoman,Italic"/>
          <w:iCs/>
          <w:sz w:val="28"/>
          <w:szCs w:val="28"/>
        </w:rPr>
        <w:sectPr w:rsidR="00FC04DE" w:rsidSect="00FC04DE">
          <w:type w:val="continuous"/>
          <w:pgSz w:w="11906" w:h="16838"/>
          <w:pgMar w:top="709" w:right="850" w:bottom="851" w:left="993" w:header="708" w:footer="83" w:gutter="0"/>
          <w:cols w:num="3" w:space="708"/>
          <w:docGrid w:linePitch="360"/>
        </w:sectPr>
      </w:pPr>
    </w:p>
    <w:p w:rsidR="00FD5B18" w:rsidRPr="002965D3" w:rsidRDefault="00FD5B18" w:rsidP="00FD5B18">
      <w:pPr>
        <w:tabs>
          <w:tab w:val="left" w:pos="0"/>
          <w:tab w:val="left" w:pos="284"/>
        </w:tabs>
        <w:jc w:val="right"/>
        <w:rPr>
          <w:sz w:val="28"/>
        </w:rPr>
      </w:pPr>
      <w:r w:rsidRPr="002965D3">
        <w:rPr>
          <w:sz w:val="28"/>
        </w:rPr>
        <w:lastRenderedPageBreak/>
        <w:t>Диаграмма</w:t>
      </w:r>
      <w:r w:rsidR="00167F65">
        <w:rPr>
          <w:sz w:val="28"/>
        </w:rPr>
        <w:t xml:space="preserve"> 8</w:t>
      </w:r>
    </w:p>
    <w:p w:rsidR="003F2929" w:rsidRDefault="003F2929" w:rsidP="008D632E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</w:pPr>
    </w:p>
    <w:p w:rsidR="008D632E" w:rsidRDefault="008D632E" w:rsidP="008D632E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b/>
          <w:noProof/>
          <w:sz w:val="28"/>
          <w:szCs w:val="28"/>
        </w:rPr>
      </w:pPr>
      <w:r w:rsidRPr="008D632E">
        <w:rPr>
          <w:rFonts w:ascii="TimesNewRoman,Italic" w:hAnsi="TimesNewRoman,Italic" w:cs="TimesNewRoman,Italic"/>
          <w:b/>
          <w:noProof/>
          <w:sz w:val="28"/>
          <w:szCs w:val="28"/>
        </w:rPr>
        <w:drawing>
          <wp:inline distT="0" distB="0" distL="0" distR="0">
            <wp:extent cx="6148056" cy="2577829"/>
            <wp:effectExtent l="19050" t="0" r="24144" b="0"/>
            <wp:docPr id="25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BE7CEE" w:rsidRPr="00CC1D05" w:rsidRDefault="00BE7CEE" w:rsidP="008D632E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b/>
          <w:noProof/>
          <w:sz w:val="8"/>
          <w:szCs w:val="28"/>
        </w:rPr>
      </w:pPr>
    </w:p>
    <w:p w:rsidR="00BE7CEE" w:rsidRPr="00976B03" w:rsidRDefault="00976B03" w:rsidP="00976B03">
      <w:pPr>
        <w:tabs>
          <w:tab w:val="left" w:pos="0"/>
          <w:tab w:val="left" w:pos="284"/>
        </w:tabs>
        <w:jc w:val="right"/>
        <w:rPr>
          <w:rFonts w:ascii="TimesNewRoman,Italic" w:hAnsi="TimesNewRoman,Italic" w:cs="TimesNewRoman,Italic"/>
          <w:noProof/>
          <w:sz w:val="28"/>
          <w:szCs w:val="28"/>
        </w:rPr>
      </w:pPr>
      <w:r w:rsidRPr="00976B03">
        <w:rPr>
          <w:rFonts w:ascii="TimesNewRoman,Italic" w:hAnsi="TimesNewRoman,Italic" w:cs="TimesNewRoman,Italic"/>
          <w:noProof/>
          <w:sz w:val="28"/>
          <w:szCs w:val="28"/>
        </w:rPr>
        <w:t>Таблица</w:t>
      </w:r>
      <w:r w:rsidR="00B6712A">
        <w:rPr>
          <w:rFonts w:ascii="TimesNewRoman,Italic" w:hAnsi="TimesNewRoman,Italic" w:cs="TimesNewRoman,Italic"/>
          <w:noProof/>
          <w:sz w:val="28"/>
          <w:szCs w:val="28"/>
        </w:rPr>
        <w:t xml:space="preserve"> </w:t>
      </w:r>
      <w:r w:rsidR="00F97E26">
        <w:rPr>
          <w:rFonts w:ascii="TimesNewRoman,Italic" w:hAnsi="TimesNewRoman,Italic" w:cs="TimesNewRoman,Italic"/>
          <w:noProof/>
          <w:sz w:val="28"/>
          <w:szCs w:val="28"/>
        </w:rPr>
        <w:t>7</w:t>
      </w:r>
    </w:p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1"/>
        <w:gridCol w:w="7776"/>
        <w:gridCol w:w="853"/>
        <w:gridCol w:w="711"/>
      </w:tblGrid>
      <w:tr w:rsidR="00CC1D05" w:rsidRPr="008D632E" w:rsidTr="00CC1D05">
        <w:trPr>
          <w:trHeight w:val="615"/>
        </w:trPr>
        <w:tc>
          <w:tcPr>
            <w:tcW w:w="724" w:type="dxa"/>
            <w:shd w:val="clear" w:color="auto" w:fill="auto"/>
            <w:vAlign w:val="center"/>
            <w:hideMark/>
          </w:tcPr>
          <w:p w:rsidR="008D632E" w:rsidRPr="00C04AAA" w:rsidRDefault="008D632E" w:rsidP="00CC1D05">
            <w:pPr>
              <w:jc w:val="center"/>
              <w:rPr>
                <w:color w:val="000000"/>
              </w:rPr>
            </w:pPr>
            <w:r w:rsidRPr="00C04AAA">
              <w:rPr>
                <w:color w:val="000000"/>
              </w:rPr>
              <w:t>№ задания</w:t>
            </w:r>
          </w:p>
        </w:tc>
        <w:tc>
          <w:tcPr>
            <w:tcW w:w="7933" w:type="dxa"/>
            <w:shd w:val="clear" w:color="auto" w:fill="auto"/>
            <w:vAlign w:val="center"/>
            <w:hideMark/>
          </w:tcPr>
          <w:p w:rsidR="00EF51A5" w:rsidRDefault="008D632E" w:rsidP="005E53E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632E">
              <w:rPr>
                <w:b/>
                <w:bCs/>
                <w:color w:val="000000"/>
                <w:sz w:val="22"/>
                <w:szCs w:val="22"/>
              </w:rPr>
              <w:t xml:space="preserve">Блоки ПООП проверяемые требования (умения) </w:t>
            </w:r>
          </w:p>
          <w:p w:rsidR="008D632E" w:rsidRPr="008D632E" w:rsidRDefault="008D632E" w:rsidP="005E53E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632E">
              <w:rPr>
                <w:b/>
                <w:bCs/>
                <w:color w:val="000000"/>
                <w:sz w:val="22"/>
                <w:szCs w:val="22"/>
              </w:rPr>
              <w:t>в соответствии с ФГОС (</w:t>
            </w:r>
            <w:r w:rsidR="005E53E5">
              <w:rPr>
                <w:b/>
                <w:bCs/>
                <w:color w:val="000000"/>
                <w:sz w:val="22"/>
                <w:szCs w:val="22"/>
              </w:rPr>
              <w:t>6 класс</w:t>
            </w:r>
            <w:r w:rsidRPr="008D632E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853" w:type="dxa"/>
            <w:shd w:val="clear" w:color="auto" w:fill="auto"/>
            <w:noWrap/>
            <w:vAlign w:val="center"/>
            <w:hideMark/>
          </w:tcPr>
          <w:p w:rsidR="008D632E" w:rsidRPr="008D632E" w:rsidRDefault="008D632E" w:rsidP="008D632E">
            <w:pPr>
              <w:jc w:val="center"/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НО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8D632E" w:rsidRPr="008D632E" w:rsidRDefault="008D632E" w:rsidP="008D632E">
            <w:pPr>
              <w:jc w:val="center"/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РФ</w:t>
            </w:r>
          </w:p>
        </w:tc>
      </w:tr>
      <w:tr w:rsidR="00CC1D05" w:rsidRPr="008D632E" w:rsidTr="00CC1D05">
        <w:trPr>
          <w:trHeight w:val="1775"/>
        </w:trPr>
        <w:tc>
          <w:tcPr>
            <w:tcW w:w="724" w:type="dxa"/>
            <w:shd w:val="clear" w:color="auto" w:fill="auto"/>
            <w:noWrap/>
            <w:hideMark/>
          </w:tcPr>
          <w:p w:rsidR="008D632E" w:rsidRPr="008D632E" w:rsidRDefault="008D632E" w:rsidP="00CC1D05">
            <w:pPr>
              <w:jc w:val="center"/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7933" w:type="dxa"/>
            <w:shd w:val="clear" w:color="auto" w:fill="auto"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proofErr w:type="gramStart"/>
            <w:r w:rsidRPr="008D632E">
              <w:rPr>
                <w:color w:val="000000"/>
                <w:sz w:val="22"/>
                <w:szCs w:val="22"/>
              </w:rPr>
              <w:t xml:space="preserve">Свойства живых организмов (структурированность, целостность, обмен веществ, движение, размножение, развитие, раздражимость, приспособленность, наследственность и изменчивость) их проявление у растений, животных, грибов и бактерий </w:t>
            </w:r>
            <w:r w:rsidRPr="008D632E">
              <w:rPr>
                <w:color w:val="000000"/>
                <w:sz w:val="22"/>
                <w:szCs w:val="22"/>
              </w:rPr>
              <w:br/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  <w:proofErr w:type="gramEnd"/>
          </w:p>
        </w:tc>
        <w:tc>
          <w:tcPr>
            <w:tcW w:w="853" w:type="dxa"/>
            <w:shd w:val="clear" w:color="auto" w:fill="auto"/>
            <w:noWrap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97,59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96,88</w:t>
            </w:r>
          </w:p>
        </w:tc>
      </w:tr>
      <w:tr w:rsidR="00CC1D05" w:rsidRPr="008D632E" w:rsidTr="00CC1D05">
        <w:trPr>
          <w:trHeight w:val="756"/>
        </w:trPr>
        <w:tc>
          <w:tcPr>
            <w:tcW w:w="724" w:type="dxa"/>
            <w:shd w:val="clear" w:color="auto" w:fill="auto"/>
            <w:noWrap/>
            <w:hideMark/>
          </w:tcPr>
          <w:p w:rsidR="008D632E" w:rsidRPr="008D632E" w:rsidRDefault="008D632E" w:rsidP="00CC1D05">
            <w:pPr>
              <w:jc w:val="center"/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lastRenderedPageBreak/>
              <w:t>1.2</w:t>
            </w:r>
          </w:p>
        </w:tc>
        <w:tc>
          <w:tcPr>
            <w:tcW w:w="7933" w:type="dxa"/>
            <w:shd w:val="clear" w:color="auto" w:fill="auto"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Уметь выявлять приспособления организмов к среде обитания, источники мутагенов в окружающей среде (косвенно), антропогенные изменения в экосистемах своей местности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39,14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38,35</w:t>
            </w:r>
          </w:p>
        </w:tc>
      </w:tr>
      <w:tr w:rsidR="00CC1D05" w:rsidRPr="008D632E" w:rsidTr="00CC1D05">
        <w:trPr>
          <w:trHeight w:val="1185"/>
        </w:trPr>
        <w:tc>
          <w:tcPr>
            <w:tcW w:w="724" w:type="dxa"/>
            <w:shd w:val="clear" w:color="auto" w:fill="auto"/>
            <w:noWrap/>
            <w:hideMark/>
          </w:tcPr>
          <w:p w:rsidR="008D632E" w:rsidRPr="008D632E" w:rsidRDefault="008D632E" w:rsidP="00CC1D05">
            <w:pPr>
              <w:jc w:val="center"/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1.3</w:t>
            </w:r>
          </w:p>
        </w:tc>
        <w:tc>
          <w:tcPr>
            <w:tcW w:w="7933" w:type="dxa"/>
            <w:shd w:val="clear" w:color="auto" w:fill="auto"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proofErr w:type="gramStart"/>
            <w:r w:rsidRPr="008D632E">
              <w:rPr>
                <w:color w:val="000000"/>
                <w:sz w:val="22"/>
                <w:szCs w:val="22"/>
              </w:rPr>
              <w:t>Свойства живых организмов (структурированность, целостность, обмен веществ, движение, размножение, развитие, раздражимость, приспособленность, наследственность и изменчивость) их проявление у растений, животных, грибов и бактерий</w:t>
            </w:r>
            <w:r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8D632E">
              <w:rPr>
                <w:color w:val="000000"/>
                <w:sz w:val="22"/>
                <w:szCs w:val="22"/>
              </w:rPr>
              <w:t xml:space="preserve"> </w:t>
            </w:r>
            <w:r w:rsidRPr="008D632E">
              <w:rPr>
                <w:color w:val="000000"/>
                <w:sz w:val="22"/>
                <w:szCs w:val="22"/>
              </w:rPr>
              <w:br/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36,23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34,49</w:t>
            </w:r>
          </w:p>
        </w:tc>
      </w:tr>
      <w:tr w:rsidR="00CC1D05" w:rsidRPr="008D632E" w:rsidTr="00CC1D05">
        <w:trPr>
          <w:trHeight w:val="765"/>
        </w:trPr>
        <w:tc>
          <w:tcPr>
            <w:tcW w:w="724" w:type="dxa"/>
            <w:shd w:val="clear" w:color="auto" w:fill="auto"/>
            <w:noWrap/>
            <w:hideMark/>
          </w:tcPr>
          <w:p w:rsidR="008D632E" w:rsidRPr="008D632E" w:rsidRDefault="008D632E" w:rsidP="00CC1D05">
            <w:pPr>
              <w:jc w:val="center"/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7933" w:type="dxa"/>
            <w:shd w:val="clear" w:color="auto" w:fill="auto"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 xml:space="preserve"> 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73,5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71,73</w:t>
            </w:r>
          </w:p>
        </w:tc>
      </w:tr>
      <w:tr w:rsidR="00CC1D05" w:rsidRPr="008D632E" w:rsidTr="00CC1D05">
        <w:trPr>
          <w:trHeight w:val="1815"/>
        </w:trPr>
        <w:tc>
          <w:tcPr>
            <w:tcW w:w="724" w:type="dxa"/>
            <w:shd w:val="clear" w:color="auto" w:fill="auto"/>
            <w:noWrap/>
            <w:hideMark/>
          </w:tcPr>
          <w:p w:rsidR="008D632E" w:rsidRPr="008D632E" w:rsidRDefault="008D632E" w:rsidP="00CC1D05">
            <w:pPr>
              <w:jc w:val="center"/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2.2</w:t>
            </w:r>
          </w:p>
        </w:tc>
        <w:tc>
          <w:tcPr>
            <w:tcW w:w="7933" w:type="dxa"/>
            <w:shd w:val="clear" w:color="auto" w:fill="auto"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 xml:space="preserve"> Процессы жизнедеятельности растений. Обмен веществ и превращение энергии: почвенное питание и воздушное питание (фотосинтез), дыхание, удаление конечных продуктов обмена веществ. Транспорт веществ.</w:t>
            </w:r>
            <w:r w:rsidRPr="008D632E">
              <w:rPr>
                <w:color w:val="000000"/>
                <w:sz w:val="22"/>
                <w:szCs w:val="22"/>
              </w:rPr>
              <w:br/>
              <w:t>Движение. Рост, развитие и размножение растений. Половое размножение растений. Оплодотворение у цветковых растений. Вегетативное размножение растений</w:t>
            </w:r>
            <w:r w:rsidR="00880827">
              <w:rPr>
                <w:color w:val="000000"/>
                <w:sz w:val="22"/>
                <w:szCs w:val="22"/>
              </w:rPr>
              <w:t>.</w:t>
            </w:r>
            <w:r w:rsidRPr="008D632E">
              <w:rPr>
                <w:color w:val="000000"/>
                <w:sz w:val="22"/>
                <w:szCs w:val="22"/>
              </w:rPr>
              <w:t xml:space="preserve"> </w:t>
            </w:r>
            <w:r w:rsidRPr="008D632E">
              <w:rPr>
                <w:color w:val="000000"/>
                <w:sz w:val="22"/>
                <w:szCs w:val="22"/>
              </w:rPr>
              <w:br/>
              <w:t xml:space="preserve">Умение устанавливать причинно-следственные связи, строить </w:t>
            </w:r>
            <w:proofErr w:type="gramStart"/>
            <w:r w:rsidRPr="008D632E">
              <w:rPr>
                <w:color w:val="000000"/>
                <w:sz w:val="22"/>
                <w:szCs w:val="22"/>
              </w:rPr>
              <w:t>логическое рассуждение</w:t>
            </w:r>
            <w:proofErr w:type="gramEnd"/>
            <w:r w:rsidRPr="008D632E">
              <w:rPr>
                <w:color w:val="000000"/>
                <w:sz w:val="22"/>
                <w:szCs w:val="22"/>
              </w:rPr>
              <w:t>, умозаключение (индуктивное, дедуктивное и по аналогии) и делать выв</w:t>
            </w:r>
            <w:r w:rsidR="000C6109">
              <w:rPr>
                <w:color w:val="000000"/>
                <w:sz w:val="22"/>
                <w:szCs w:val="22"/>
              </w:rPr>
              <w:t>оды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37,44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42,9</w:t>
            </w:r>
          </w:p>
        </w:tc>
      </w:tr>
      <w:tr w:rsidR="00CC1D05" w:rsidRPr="008D632E" w:rsidTr="00CC1D05">
        <w:trPr>
          <w:trHeight w:val="1042"/>
        </w:trPr>
        <w:tc>
          <w:tcPr>
            <w:tcW w:w="724" w:type="dxa"/>
            <w:shd w:val="clear" w:color="auto" w:fill="auto"/>
            <w:noWrap/>
            <w:hideMark/>
          </w:tcPr>
          <w:p w:rsidR="008D632E" w:rsidRPr="008D632E" w:rsidRDefault="008D632E" w:rsidP="00CC1D05">
            <w:pPr>
              <w:jc w:val="center"/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3.1.</w:t>
            </w:r>
          </w:p>
        </w:tc>
        <w:tc>
          <w:tcPr>
            <w:tcW w:w="7933" w:type="dxa"/>
            <w:shd w:val="clear" w:color="auto" w:fill="auto"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Знать и понимать сущность биологических процессов: размножение, оплодотворение, действие искусственного и естественного отбора, формирование приспособленности, образование видов, круговорот веществ и превращения энергии в экосистемах и биосфере.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73,02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69,57</w:t>
            </w:r>
          </w:p>
        </w:tc>
      </w:tr>
      <w:tr w:rsidR="00CC1D05" w:rsidRPr="008D632E" w:rsidTr="00CC1D05">
        <w:trPr>
          <w:trHeight w:val="1974"/>
        </w:trPr>
        <w:tc>
          <w:tcPr>
            <w:tcW w:w="724" w:type="dxa"/>
            <w:shd w:val="clear" w:color="auto" w:fill="auto"/>
            <w:noWrap/>
            <w:hideMark/>
          </w:tcPr>
          <w:p w:rsidR="008D632E" w:rsidRPr="008D632E" w:rsidRDefault="008D632E" w:rsidP="00CC1D05">
            <w:pPr>
              <w:jc w:val="center"/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3.2.</w:t>
            </w:r>
          </w:p>
        </w:tc>
        <w:tc>
          <w:tcPr>
            <w:tcW w:w="7933" w:type="dxa"/>
            <w:shd w:val="clear" w:color="auto" w:fill="auto"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8D632E">
              <w:rPr>
                <w:color w:val="000000"/>
                <w:sz w:val="22"/>
                <w:szCs w:val="22"/>
              </w:rPr>
              <w:t>Уметь объяснять: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организмов.</w:t>
            </w:r>
            <w:proofErr w:type="gramEnd"/>
          </w:p>
        </w:tc>
        <w:tc>
          <w:tcPr>
            <w:tcW w:w="853" w:type="dxa"/>
            <w:shd w:val="clear" w:color="auto" w:fill="auto"/>
            <w:noWrap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43,76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44,21</w:t>
            </w:r>
          </w:p>
        </w:tc>
      </w:tr>
      <w:tr w:rsidR="00CC1D05" w:rsidRPr="008D632E" w:rsidTr="00CC1D05">
        <w:trPr>
          <w:trHeight w:val="2061"/>
        </w:trPr>
        <w:tc>
          <w:tcPr>
            <w:tcW w:w="724" w:type="dxa"/>
            <w:shd w:val="clear" w:color="auto" w:fill="auto"/>
            <w:noWrap/>
            <w:hideMark/>
          </w:tcPr>
          <w:p w:rsidR="008D632E" w:rsidRPr="008D632E" w:rsidRDefault="008D632E" w:rsidP="00CC1D05">
            <w:pPr>
              <w:jc w:val="center"/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4.1</w:t>
            </w:r>
          </w:p>
        </w:tc>
        <w:tc>
          <w:tcPr>
            <w:tcW w:w="7933" w:type="dxa"/>
            <w:shd w:val="clear" w:color="auto" w:fill="auto"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8D632E">
              <w:rPr>
                <w:color w:val="000000"/>
                <w:sz w:val="22"/>
                <w:szCs w:val="22"/>
              </w:rPr>
              <w:t>Уметь объяснять: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организмов.</w:t>
            </w:r>
            <w:proofErr w:type="gramEnd"/>
          </w:p>
        </w:tc>
        <w:tc>
          <w:tcPr>
            <w:tcW w:w="853" w:type="dxa"/>
            <w:shd w:val="clear" w:color="auto" w:fill="auto"/>
            <w:noWrap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54,72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57,05</w:t>
            </w:r>
          </w:p>
        </w:tc>
      </w:tr>
      <w:tr w:rsidR="00CC1D05" w:rsidRPr="008D632E" w:rsidTr="00CC1D05">
        <w:trPr>
          <w:trHeight w:val="274"/>
        </w:trPr>
        <w:tc>
          <w:tcPr>
            <w:tcW w:w="724" w:type="dxa"/>
            <w:shd w:val="clear" w:color="auto" w:fill="auto"/>
            <w:noWrap/>
            <w:hideMark/>
          </w:tcPr>
          <w:p w:rsidR="008D632E" w:rsidRPr="008D632E" w:rsidRDefault="008D632E" w:rsidP="00CC1D05">
            <w:pPr>
              <w:jc w:val="center"/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4.2.</w:t>
            </w:r>
          </w:p>
        </w:tc>
        <w:tc>
          <w:tcPr>
            <w:tcW w:w="7933" w:type="dxa"/>
            <w:shd w:val="clear" w:color="auto" w:fill="auto"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 xml:space="preserve"> Использовать приобретенные знания и умения в практической деятельности и повседневной жизни для соблюдения мер профилактики отравлений, вирусных и других заболеваний, стрессов, вредных привычек (курение, алкоголизм, наркомания), а также правил поведения в природной среде; для оказания первой помощи при простудных и других заболеваниях, отравлении пищевыми продуктами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46,57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52,27</w:t>
            </w:r>
          </w:p>
        </w:tc>
      </w:tr>
      <w:tr w:rsidR="00CC1D05" w:rsidRPr="008D632E" w:rsidTr="00CC1D05">
        <w:trPr>
          <w:trHeight w:val="1505"/>
        </w:trPr>
        <w:tc>
          <w:tcPr>
            <w:tcW w:w="724" w:type="dxa"/>
            <w:shd w:val="clear" w:color="auto" w:fill="auto"/>
            <w:noWrap/>
            <w:hideMark/>
          </w:tcPr>
          <w:p w:rsidR="008D632E" w:rsidRPr="008D632E" w:rsidRDefault="008D632E" w:rsidP="00CC1D05">
            <w:pPr>
              <w:jc w:val="center"/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4.3.</w:t>
            </w:r>
          </w:p>
        </w:tc>
        <w:tc>
          <w:tcPr>
            <w:tcW w:w="7933" w:type="dxa"/>
            <w:shd w:val="clear" w:color="auto" w:fill="auto"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 xml:space="preserve"> Использовать приобретенные знания и умения в практической деятельности и повседневной жизни для соблюдения мер профилактики отравлений, вирусных и других заболеваний, стрессов, вредных привычек (курение, алкоголизм, наркомания), а также правил поведения в природной среде; для оказания первой помощи при простудных и других заболеваниях, отравлении пищевыми продуктами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61,26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61,87</w:t>
            </w:r>
          </w:p>
        </w:tc>
      </w:tr>
      <w:tr w:rsidR="00CC1D05" w:rsidRPr="008D632E" w:rsidTr="00CC1D05">
        <w:trPr>
          <w:trHeight w:val="1335"/>
        </w:trPr>
        <w:tc>
          <w:tcPr>
            <w:tcW w:w="724" w:type="dxa"/>
            <w:shd w:val="clear" w:color="auto" w:fill="auto"/>
            <w:noWrap/>
            <w:hideMark/>
          </w:tcPr>
          <w:p w:rsidR="008D632E" w:rsidRPr="008D632E" w:rsidRDefault="008D632E" w:rsidP="00CC1D05">
            <w:pPr>
              <w:jc w:val="center"/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7933" w:type="dxa"/>
            <w:shd w:val="clear" w:color="auto" w:fill="auto"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 xml:space="preserve"> Организм. Классификация организмов. Принципы классификации. Одноклеточные и многоклеточные организмы </w:t>
            </w:r>
            <w:r w:rsidRPr="008D632E">
              <w:rPr>
                <w:color w:val="000000"/>
                <w:sz w:val="22"/>
                <w:szCs w:val="22"/>
              </w:rPr>
              <w:br/>
              <w:t xml:space="preserve">Формирование первоначальных систематизированных представлений о биологических объектах, процессах, явлениях, закономерностях, об основных биологических теориях, об </w:t>
            </w:r>
            <w:proofErr w:type="spellStart"/>
            <w:r w:rsidRPr="008D632E">
              <w:rPr>
                <w:color w:val="000000"/>
                <w:sz w:val="22"/>
                <w:szCs w:val="22"/>
              </w:rPr>
              <w:t>экосистемной</w:t>
            </w:r>
            <w:proofErr w:type="spellEnd"/>
            <w:r w:rsidRPr="008D632E">
              <w:rPr>
                <w:color w:val="000000"/>
                <w:sz w:val="22"/>
                <w:szCs w:val="22"/>
              </w:rPr>
              <w:t xml:space="preserve"> организации жизни, о взаимосвязи </w:t>
            </w:r>
            <w:r w:rsidRPr="008D632E">
              <w:rPr>
                <w:color w:val="000000"/>
                <w:sz w:val="22"/>
                <w:szCs w:val="22"/>
              </w:rPr>
              <w:lastRenderedPageBreak/>
              <w:t>живого и неживого в биосфере, о наследственности и изменчивости; овладение понятийным аппаратом биологии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lastRenderedPageBreak/>
              <w:t>71,45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67,24</w:t>
            </w:r>
          </w:p>
        </w:tc>
      </w:tr>
      <w:tr w:rsidR="00CC1D05" w:rsidRPr="008D632E" w:rsidTr="00CC1D05">
        <w:trPr>
          <w:trHeight w:val="540"/>
        </w:trPr>
        <w:tc>
          <w:tcPr>
            <w:tcW w:w="724" w:type="dxa"/>
            <w:shd w:val="clear" w:color="auto" w:fill="auto"/>
            <w:noWrap/>
            <w:hideMark/>
          </w:tcPr>
          <w:p w:rsidR="008D632E" w:rsidRPr="008D632E" w:rsidRDefault="008D632E" w:rsidP="00CC1D05">
            <w:pPr>
              <w:jc w:val="center"/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lastRenderedPageBreak/>
              <w:t>6.1.</w:t>
            </w:r>
          </w:p>
        </w:tc>
        <w:tc>
          <w:tcPr>
            <w:tcW w:w="7933" w:type="dxa"/>
            <w:shd w:val="clear" w:color="auto" w:fill="auto"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 xml:space="preserve">Условия обитания растений. Среды обитания растений. Среды обитания животных. Сезонные явления в жизни животных </w:t>
            </w:r>
            <w:r w:rsidRPr="008D632E">
              <w:rPr>
                <w:color w:val="000000"/>
                <w:sz w:val="22"/>
                <w:szCs w:val="22"/>
              </w:rPr>
              <w:br/>
              <w:t>Умение создавать, 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72,51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71,85</w:t>
            </w:r>
          </w:p>
        </w:tc>
      </w:tr>
      <w:tr w:rsidR="00CC1D05" w:rsidRPr="008D632E" w:rsidTr="00CC1D05">
        <w:trPr>
          <w:trHeight w:val="1038"/>
        </w:trPr>
        <w:tc>
          <w:tcPr>
            <w:tcW w:w="724" w:type="dxa"/>
            <w:shd w:val="clear" w:color="auto" w:fill="auto"/>
            <w:noWrap/>
            <w:hideMark/>
          </w:tcPr>
          <w:p w:rsidR="008D632E" w:rsidRPr="008D632E" w:rsidRDefault="008D632E" w:rsidP="00CC1D05">
            <w:pPr>
              <w:jc w:val="center"/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6.2.</w:t>
            </w:r>
          </w:p>
        </w:tc>
        <w:tc>
          <w:tcPr>
            <w:tcW w:w="7933" w:type="dxa"/>
            <w:shd w:val="clear" w:color="auto" w:fill="auto"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 xml:space="preserve"> Условия обитания растений. Среды обитания растений. Среды обитания животных. Сезонные явления в жизни животных </w:t>
            </w:r>
            <w:r w:rsidRPr="008D632E">
              <w:rPr>
                <w:color w:val="000000"/>
                <w:sz w:val="22"/>
                <w:szCs w:val="22"/>
              </w:rPr>
              <w:br/>
              <w:t>Умение создавать, 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43,78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45,1</w:t>
            </w:r>
          </w:p>
        </w:tc>
      </w:tr>
      <w:tr w:rsidR="00CC1D05" w:rsidRPr="008D632E" w:rsidTr="00CC1D05">
        <w:trPr>
          <w:trHeight w:val="1523"/>
        </w:trPr>
        <w:tc>
          <w:tcPr>
            <w:tcW w:w="724" w:type="dxa"/>
            <w:shd w:val="clear" w:color="auto" w:fill="auto"/>
            <w:noWrap/>
            <w:hideMark/>
          </w:tcPr>
          <w:p w:rsidR="008D632E" w:rsidRPr="008D632E" w:rsidRDefault="008D632E" w:rsidP="00CC1D05">
            <w:pPr>
              <w:jc w:val="center"/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7.1.</w:t>
            </w:r>
          </w:p>
        </w:tc>
        <w:tc>
          <w:tcPr>
            <w:tcW w:w="7933" w:type="dxa"/>
            <w:shd w:val="clear" w:color="auto" w:fill="auto"/>
            <w:hideMark/>
          </w:tcPr>
          <w:p w:rsidR="008D632E" w:rsidRPr="008D632E" w:rsidRDefault="008D632E" w:rsidP="00CC1D05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Знать и понимать основные положения биологических теорий (клеточная, эволюционная теория Ч. Дарвина); учение В.И. Вернадского о биосфере; сущность законов Г. Менделя, закономерностей изменчивости.</w:t>
            </w:r>
            <w:r w:rsidR="00880827">
              <w:rPr>
                <w:color w:val="000000"/>
                <w:sz w:val="22"/>
                <w:szCs w:val="22"/>
              </w:rPr>
              <w:t xml:space="preserve"> </w:t>
            </w:r>
            <w:r w:rsidRPr="008D632E">
              <w:rPr>
                <w:color w:val="000000"/>
                <w:sz w:val="22"/>
                <w:szCs w:val="22"/>
              </w:rPr>
              <w:t>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58,98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57,86</w:t>
            </w:r>
          </w:p>
        </w:tc>
      </w:tr>
      <w:tr w:rsidR="00CC1D05" w:rsidRPr="008D632E" w:rsidTr="00CC1D05">
        <w:trPr>
          <w:trHeight w:val="1545"/>
        </w:trPr>
        <w:tc>
          <w:tcPr>
            <w:tcW w:w="724" w:type="dxa"/>
            <w:shd w:val="clear" w:color="auto" w:fill="auto"/>
            <w:noWrap/>
            <w:hideMark/>
          </w:tcPr>
          <w:p w:rsidR="008D632E" w:rsidRPr="008D632E" w:rsidRDefault="008D632E" w:rsidP="00CC1D05">
            <w:pPr>
              <w:jc w:val="center"/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7.2.</w:t>
            </w:r>
          </w:p>
        </w:tc>
        <w:tc>
          <w:tcPr>
            <w:tcW w:w="7933" w:type="dxa"/>
            <w:shd w:val="clear" w:color="auto" w:fill="auto"/>
            <w:hideMark/>
          </w:tcPr>
          <w:p w:rsidR="008D632E" w:rsidRPr="008D632E" w:rsidRDefault="008D632E" w:rsidP="00CC1D05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Знать и понимать основные положения биологических теорий (клеточная, эволюционная теория Ч. Дарвина); учение В.И. Вернадского о биосфере; сущность законов Г. Менделя, закономерностей изменчивости.</w:t>
            </w:r>
            <w:r w:rsidR="00880827">
              <w:rPr>
                <w:color w:val="000000"/>
                <w:sz w:val="22"/>
                <w:szCs w:val="22"/>
              </w:rPr>
              <w:t xml:space="preserve"> </w:t>
            </w:r>
            <w:r w:rsidRPr="008D632E">
              <w:rPr>
                <w:color w:val="000000"/>
                <w:sz w:val="22"/>
                <w:szCs w:val="22"/>
              </w:rPr>
              <w:t>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25,51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25,78</w:t>
            </w:r>
          </w:p>
        </w:tc>
      </w:tr>
      <w:tr w:rsidR="00CC1D05" w:rsidRPr="008D632E" w:rsidTr="00CC1D05">
        <w:trPr>
          <w:trHeight w:val="1708"/>
        </w:trPr>
        <w:tc>
          <w:tcPr>
            <w:tcW w:w="724" w:type="dxa"/>
            <w:shd w:val="clear" w:color="auto" w:fill="auto"/>
            <w:noWrap/>
            <w:hideMark/>
          </w:tcPr>
          <w:p w:rsidR="008D632E" w:rsidRPr="008D632E" w:rsidRDefault="008D632E" w:rsidP="00CC1D05">
            <w:pPr>
              <w:jc w:val="center"/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7933" w:type="dxa"/>
            <w:shd w:val="clear" w:color="auto" w:fill="auto"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Среды жизни</w:t>
            </w:r>
            <w:r w:rsidR="003F2929">
              <w:rPr>
                <w:color w:val="000000"/>
                <w:sz w:val="22"/>
                <w:szCs w:val="22"/>
              </w:rPr>
              <w:t>.</w:t>
            </w:r>
            <w:r w:rsidRPr="008D632E">
              <w:rPr>
                <w:color w:val="000000"/>
                <w:sz w:val="22"/>
                <w:szCs w:val="22"/>
              </w:rPr>
              <w:t xml:space="preserve"> </w:t>
            </w:r>
            <w:r w:rsidRPr="008D632E">
              <w:rPr>
                <w:color w:val="000000"/>
                <w:sz w:val="22"/>
                <w:szCs w:val="22"/>
              </w:rPr>
              <w:br/>
              <w:t xml:space="preserve"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 к живой природе, здоровью своему и окружающих; осознание необходимости действий по сохранению </w:t>
            </w:r>
            <w:proofErr w:type="spellStart"/>
            <w:r w:rsidRPr="008D632E">
              <w:rPr>
                <w:color w:val="000000"/>
                <w:sz w:val="22"/>
                <w:szCs w:val="22"/>
              </w:rPr>
              <w:t>биоразнообразия</w:t>
            </w:r>
            <w:proofErr w:type="spellEnd"/>
            <w:r w:rsidRPr="008D632E">
              <w:rPr>
                <w:color w:val="000000"/>
                <w:sz w:val="22"/>
                <w:szCs w:val="22"/>
              </w:rPr>
              <w:t xml:space="preserve"> и природных местообитаний видов растений и животных</w:t>
            </w:r>
            <w:r w:rsidR="003F2929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44,91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44,99</w:t>
            </w:r>
          </w:p>
        </w:tc>
      </w:tr>
      <w:tr w:rsidR="00CC1D05" w:rsidRPr="008D632E" w:rsidTr="00CC1D05">
        <w:trPr>
          <w:trHeight w:val="487"/>
        </w:trPr>
        <w:tc>
          <w:tcPr>
            <w:tcW w:w="724" w:type="dxa"/>
            <w:shd w:val="clear" w:color="auto" w:fill="auto"/>
            <w:noWrap/>
            <w:hideMark/>
          </w:tcPr>
          <w:p w:rsidR="008D632E" w:rsidRPr="008D632E" w:rsidRDefault="008D632E" w:rsidP="00CC1D05">
            <w:pPr>
              <w:jc w:val="center"/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9.</w:t>
            </w:r>
          </w:p>
        </w:tc>
        <w:tc>
          <w:tcPr>
            <w:tcW w:w="7933" w:type="dxa"/>
            <w:shd w:val="clear" w:color="auto" w:fill="auto"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 xml:space="preserve"> Знать и понимать строение биологических объектов: клетки, генов и хромосом, вида и экосистем (структура)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70,04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68,31</w:t>
            </w:r>
          </w:p>
        </w:tc>
      </w:tr>
      <w:tr w:rsidR="00CC1D05" w:rsidRPr="008D632E" w:rsidTr="00CC1D05">
        <w:trPr>
          <w:trHeight w:val="1529"/>
        </w:trPr>
        <w:tc>
          <w:tcPr>
            <w:tcW w:w="724" w:type="dxa"/>
            <w:shd w:val="clear" w:color="auto" w:fill="auto"/>
            <w:noWrap/>
            <w:hideMark/>
          </w:tcPr>
          <w:p w:rsidR="008D632E" w:rsidRPr="008D632E" w:rsidRDefault="008D632E" w:rsidP="00CC1D05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10K1.</w:t>
            </w:r>
          </w:p>
        </w:tc>
        <w:tc>
          <w:tcPr>
            <w:tcW w:w="7933" w:type="dxa"/>
            <w:shd w:val="clear" w:color="auto" w:fill="auto"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 xml:space="preserve"> Биология как наука. Методы изучения живых организмов. Роль биологии в познании окружающего мира и практической деятельности людей </w:t>
            </w:r>
            <w:r w:rsidRPr="008D632E">
              <w:rPr>
                <w:color w:val="000000"/>
                <w:sz w:val="22"/>
                <w:szCs w:val="22"/>
              </w:rPr>
              <w:br/>
      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планирование и регуляция своей деятельности; владение устной и письменной речью, монологической контекстной речью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80,21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80,09</w:t>
            </w:r>
          </w:p>
        </w:tc>
      </w:tr>
      <w:tr w:rsidR="00CC1D05" w:rsidRPr="008D632E" w:rsidTr="00CC1D05">
        <w:trPr>
          <w:trHeight w:val="1962"/>
        </w:trPr>
        <w:tc>
          <w:tcPr>
            <w:tcW w:w="724" w:type="dxa"/>
            <w:shd w:val="clear" w:color="auto" w:fill="auto"/>
            <w:noWrap/>
            <w:hideMark/>
          </w:tcPr>
          <w:p w:rsidR="008D632E" w:rsidRPr="008D632E" w:rsidRDefault="008D632E" w:rsidP="00CC1D05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10K2.</w:t>
            </w:r>
          </w:p>
        </w:tc>
        <w:tc>
          <w:tcPr>
            <w:tcW w:w="7933" w:type="dxa"/>
            <w:shd w:val="clear" w:color="auto" w:fill="auto"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 xml:space="preserve"> Знать и понимать строение биологических объектов: клетки, генов и хромосом, вида и экосистем (структура).</w:t>
            </w:r>
            <w:r w:rsidRPr="008D632E">
              <w:rPr>
                <w:color w:val="000000"/>
                <w:sz w:val="22"/>
                <w:szCs w:val="22"/>
              </w:rPr>
              <w:br/>
              <w:t>Уметь объяснять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организмы.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69,34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68,79</w:t>
            </w:r>
          </w:p>
        </w:tc>
      </w:tr>
      <w:tr w:rsidR="00CC1D05" w:rsidRPr="008D632E" w:rsidTr="00CC1D05">
        <w:trPr>
          <w:trHeight w:val="1979"/>
        </w:trPr>
        <w:tc>
          <w:tcPr>
            <w:tcW w:w="724" w:type="dxa"/>
            <w:shd w:val="clear" w:color="auto" w:fill="auto"/>
            <w:noWrap/>
            <w:hideMark/>
          </w:tcPr>
          <w:p w:rsidR="008D632E" w:rsidRPr="008D632E" w:rsidRDefault="008D632E" w:rsidP="00CC1D05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10K3.</w:t>
            </w:r>
          </w:p>
        </w:tc>
        <w:tc>
          <w:tcPr>
            <w:tcW w:w="7933" w:type="dxa"/>
            <w:shd w:val="clear" w:color="auto" w:fill="auto"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 xml:space="preserve"> Знать и понимать строение биологических объектов: клетки, генов и хромосом, вида и экосистем (структура).</w:t>
            </w:r>
            <w:r w:rsidRPr="008D632E">
              <w:rPr>
                <w:color w:val="000000"/>
                <w:sz w:val="22"/>
                <w:szCs w:val="22"/>
              </w:rPr>
              <w:br/>
              <w:t>Уметь объяснять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организмы.</w:t>
            </w:r>
          </w:p>
        </w:tc>
        <w:tc>
          <w:tcPr>
            <w:tcW w:w="853" w:type="dxa"/>
            <w:shd w:val="clear" w:color="auto" w:fill="auto"/>
            <w:noWrap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38,46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8D632E" w:rsidRPr="008D632E" w:rsidRDefault="008D632E" w:rsidP="008D632E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40,5</w:t>
            </w:r>
          </w:p>
        </w:tc>
      </w:tr>
    </w:tbl>
    <w:p w:rsidR="00CC1D05" w:rsidRDefault="00CC1D05" w:rsidP="00FC04DE">
      <w:pPr>
        <w:tabs>
          <w:tab w:val="left" w:pos="0"/>
          <w:tab w:val="left" w:pos="284"/>
        </w:tabs>
        <w:jc w:val="center"/>
        <w:rPr>
          <w:rFonts w:ascii="TimesNewRoman,Italic" w:hAnsi="TimesNewRoman,Italic" w:cs="TimesNewRoman,Italic"/>
          <w:b/>
          <w:noProof/>
          <w:sz w:val="28"/>
          <w:szCs w:val="28"/>
        </w:rPr>
      </w:pPr>
    </w:p>
    <w:p w:rsidR="008D632E" w:rsidRDefault="00FC04DE" w:rsidP="00FC04DE">
      <w:pPr>
        <w:tabs>
          <w:tab w:val="left" w:pos="0"/>
          <w:tab w:val="left" w:pos="284"/>
        </w:tabs>
        <w:jc w:val="center"/>
        <w:rPr>
          <w:rFonts w:ascii="TimesNewRoman,Italic" w:hAnsi="TimesNewRoman,Italic" w:cs="TimesNewRoman,Italic"/>
          <w:b/>
          <w:noProof/>
          <w:sz w:val="28"/>
          <w:szCs w:val="28"/>
        </w:rPr>
      </w:pPr>
      <w:r>
        <w:rPr>
          <w:rFonts w:ascii="TimesNewRoman,Italic" w:hAnsi="TimesNewRoman,Italic" w:cs="TimesNewRoman,Italic"/>
          <w:b/>
          <w:noProof/>
          <w:sz w:val="28"/>
          <w:szCs w:val="28"/>
        </w:rPr>
        <w:t>7 класс</w:t>
      </w:r>
    </w:p>
    <w:p w:rsidR="00FC04DE" w:rsidRDefault="00712038" w:rsidP="00FC04DE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lastRenderedPageBreak/>
        <w:tab/>
      </w:r>
      <w:r w:rsidRPr="008F1FE1">
        <w:rPr>
          <w:rFonts w:ascii="TimesNewRoman,Italic" w:hAnsi="TimesNewRoman,Italic" w:cs="TimesNewRoman,Italic"/>
          <w:iCs/>
          <w:sz w:val="28"/>
          <w:szCs w:val="28"/>
        </w:rPr>
        <w:tab/>
      </w:r>
      <w:r w:rsidR="00FC04DE" w:rsidRPr="008F1FE1">
        <w:rPr>
          <w:rFonts w:ascii="TimesNewRoman,Italic" w:hAnsi="TimesNewRoman,Italic" w:cs="TimesNewRoman,Italic"/>
          <w:iCs/>
          <w:sz w:val="28"/>
          <w:szCs w:val="28"/>
        </w:rPr>
        <w:t xml:space="preserve">По </w:t>
      </w:r>
      <w:r w:rsidRPr="008F1FE1">
        <w:rPr>
          <w:rFonts w:ascii="TimesNewRoman,Italic" w:hAnsi="TimesNewRoman,Italic" w:cs="TimesNewRoman,Italic"/>
          <w:iCs/>
          <w:sz w:val="28"/>
          <w:szCs w:val="28"/>
        </w:rPr>
        <w:t xml:space="preserve">8 </w:t>
      </w:r>
      <w:r w:rsidR="00FC04DE" w:rsidRPr="008F1FE1">
        <w:rPr>
          <w:rFonts w:ascii="TimesNewRoman,Italic" w:hAnsi="TimesNewRoman,Italic" w:cs="TimesNewRoman,Italic"/>
          <w:iCs/>
          <w:sz w:val="28"/>
          <w:szCs w:val="28"/>
        </w:rPr>
        <w:t>из 2</w:t>
      </w:r>
      <w:r w:rsidRPr="008F1FE1">
        <w:rPr>
          <w:rFonts w:ascii="TimesNewRoman,Italic" w:hAnsi="TimesNewRoman,Italic" w:cs="TimesNewRoman,Italic"/>
          <w:iCs/>
          <w:sz w:val="28"/>
          <w:szCs w:val="28"/>
        </w:rPr>
        <w:t>1</w:t>
      </w:r>
      <w:r w:rsidR="00FC04DE" w:rsidRPr="008F1FE1">
        <w:rPr>
          <w:rFonts w:ascii="TimesNewRoman,Italic" w:hAnsi="TimesNewRoman,Italic" w:cs="TimesNewRoman,Italic"/>
          <w:iCs/>
          <w:sz w:val="28"/>
          <w:szCs w:val="28"/>
        </w:rPr>
        <w:t>-</w:t>
      </w:r>
      <w:r w:rsidRPr="008F1FE1">
        <w:rPr>
          <w:rFonts w:ascii="TimesNewRoman,Italic" w:hAnsi="TimesNewRoman,Italic" w:cs="TimesNewRoman,Italic"/>
          <w:iCs/>
          <w:sz w:val="28"/>
          <w:szCs w:val="28"/>
        </w:rPr>
        <w:t>го</w:t>
      </w:r>
      <w:r w:rsidR="00FC04DE" w:rsidRPr="008F1FE1">
        <w:rPr>
          <w:rFonts w:ascii="TimesNewRoman,Italic" w:hAnsi="TimesNewRoman,Italic" w:cs="TimesNewRoman,Italic"/>
          <w:iCs/>
          <w:sz w:val="28"/>
          <w:szCs w:val="28"/>
        </w:rPr>
        <w:t xml:space="preserve"> блок</w:t>
      </w:r>
      <w:r w:rsidRPr="008F1FE1">
        <w:rPr>
          <w:rFonts w:ascii="TimesNewRoman,Italic" w:hAnsi="TimesNewRoman,Italic" w:cs="TimesNewRoman,Italic"/>
          <w:iCs/>
          <w:sz w:val="28"/>
          <w:szCs w:val="28"/>
        </w:rPr>
        <w:t>а</w:t>
      </w:r>
      <w:r w:rsidR="00FC04DE" w:rsidRPr="008F1FE1">
        <w:rPr>
          <w:rFonts w:ascii="TimesNewRoman,Italic" w:hAnsi="TimesNewRoman,Italic" w:cs="TimesNewRoman,Italic"/>
          <w:iCs/>
          <w:sz w:val="28"/>
          <w:szCs w:val="28"/>
        </w:rPr>
        <w:t xml:space="preserve"> проверяемых умений </w:t>
      </w:r>
      <w:r w:rsidR="00EE086B" w:rsidRPr="008F1FE1">
        <w:rPr>
          <w:rFonts w:ascii="TimesNewRoman,Italic" w:hAnsi="TimesNewRoman,Italic" w:cs="TimesNewRoman,Italic"/>
          <w:iCs/>
          <w:sz w:val="28"/>
          <w:szCs w:val="28"/>
        </w:rPr>
        <w:t>процент</w:t>
      </w:r>
      <w:r w:rsidR="00FC04DE" w:rsidRPr="008F1FE1">
        <w:rPr>
          <w:rFonts w:ascii="TimesNewRoman,Italic" w:hAnsi="TimesNewRoman,Italic" w:cs="TimesNewRoman,Italic"/>
          <w:iCs/>
          <w:sz w:val="28"/>
          <w:szCs w:val="28"/>
        </w:rPr>
        <w:t xml:space="preserve"> выполнения</w:t>
      </w:r>
      <w:r w:rsidR="00FC04DE">
        <w:rPr>
          <w:rFonts w:ascii="TimesNewRoman,Italic" w:hAnsi="TimesNewRoman,Italic" w:cs="TimesNewRoman,Italic"/>
          <w:iCs/>
          <w:sz w:val="28"/>
          <w:szCs w:val="28"/>
        </w:rPr>
        <w:t xml:space="preserve"> заданий участниками ВПР Нижегородской области в </w:t>
      </w:r>
      <w:r>
        <w:rPr>
          <w:rFonts w:ascii="TimesNewRoman,Italic" w:hAnsi="TimesNewRoman,Italic" w:cs="TimesNewRoman,Italic"/>
          <w:iCs/>
          <w:sz w:val="28"/>
          <w:szCs w:val="28"/>
        </w:rPr>
        <w:t>7</w:t>
      </w:r>
      <w:r w:rsidR="00FC04DE">
        <w:rPr>
          <w:rFonts w:ascii="TimesNewRoman,Italic" w:hAnsi="TimesNewRoman,Italic" w:cs="TimesNewRoman,Italic"/>
          <w:iCs/>
          <w:sz w:val="28"/>
          <w:szCs w:val="28"/>
        </w:rPr>
        <w:t>-ой параллели равен или превышает  средний показатель по РФ.</w:t>
      </w:r>
    </w:p>
    <w:p w:rsidR="00FC04DE" w:rsidRDefault="00FC04DE" w:rsidP="00FC04DE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ab/>
      </w:r>
      <w:r w:rsidR="00CC1D05">
        <w:rPr>
          <w:rFonts w:ascii="TimesNewRoman,Italic" w:hAnsi="TimesNewRoman,Italic" w:cs="TimesNewRoman,Italic"/>
          <w:iCs/>
          <w:sz w:val="28"/>
          <w:szCs w:val="28"/>
        </w:rPr>
        <w:tab/>
      </w:r>
      <w:r>
        <w:rPr>
          <w:rFonts w:ascii="TimesNewRoman,Italic" w:hAnsi="TimesNewRoman,Italic" w:cs="TimesNewRoman,Italic"/>
          <w:iCs/>
          <w:sz w:val="28"/>
          <w:szCs w:val="28"/>
        </w:rPr>
        <w:t xml:space="preserve">По </w:t>
      </w:r>
      <w:r w:rsidR="00712038">
        <w:rPr>
          <w:rFonts w:ascii="TimesNewRoman,Italic" w:hAnsi="TimesNewRoman,Italic" w:cs="TimesNewRoman,Italic"/>
          <w:iCs/>
          <w:sz w:val="28"/>
          <w:szCs w:val="28"/>
        </w:rPr>
        <w:t>13</w:t>
      </w:r>
      <w:r>
        <w:rPr>
          <w:rFonts w:ascii="TimesNewRoman,Italic" w:hAnsi="TimesNewRoman,Italic" w:cs="TimesNewRoman,Italic"/>
          <w:iCs/>
          <w:sz w:val="28"/>
          <w:szCs w:val="28"/>
        </w:rPr>
        <w:t xml:space="preserve">-ти блокам исследуемых умений показатель ниже, чем общероссийский: </w:t>
      </w:r>
    </w:p>
    <w:p w:rsidR="00712038" w:rsidRDefault="00712038" w:rsidP="00FC04DE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  <w:sectPr w:rsidR="00712038" w:rsidSect="00FC04DE">
          <w:type w:val="continuous"/>
          <w:pgSz w:w="11906" w:h="16838"/>
          <w:pgMar w:top="709" w:right="850" w:bottom="851" w:left="993" w:header="708" w:footer="83" w:gutter="0"/>
          <w:cols w:space="708"/>
          <w:docGrid w:linePitch="360"/>
        </w:sectPr>
      </w:pPr>
    </w:p>
    <w:p w:rsidR="00712038" w:rsidRDefault="00712038" w:rsidP="00FC04DE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lastRenderedPageBreak/>
        <w:t>1.1 ниже на 0,71%</w:t>
      </w:r>
    </w:p>
    <w:p w:rsidR="00712038" w:rsidRDefault="00712038" w:rsidP="00712038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>1.2</w:t>
      </w:r>
      <w:r w:rsidRPr="00712038">
        <w:rPr>
          <w:rFonts w:ascii="TimesNewRoman,Italic" w:hAnsi="TimesNewRoman,Italic" w:cs="TimesNewRoman,Italic"/>
          <w:iCs/>
          <w:sz w:val="28"/>
          <w:szCs w:val="28"/>
        </w:rPr>
        <w:t xml:space="preserve"> </w:t>
      </w:r>
      <w:r>
        <w:rPr>
          <w:rFonts w:ascii="TimesNewRoman,Italic" w:hAnsi="TimesNewRoman,Italic" w:cs="TimesNewRoman,Italic"/>
          <w:iCs/>
          <w:sz w:val="28"/>
          <w:szCs w:val="28"/>
        </w:rPr>
        <w:t>ниже на 2,06%</w:t>
      </w:r>
    </w:p>
    <w:p w:rsidR="00712038" w:rsidRDefault="00712038" w:rsidP="00712038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>1.3</w:t>
      </w:r>
      <w:r w:rsidRPr="00712038">
        <w:rPr>
          <w:rFonts w:ascii="TimesNewRoman,Italic" w:hAnsi="TimesNewRoman,Italic" w:cs="TimesNewRoman,Italic"/>
          <w:iCs/>
          <w:sz w:val="28"/>
          <w:szCs w:val="28"/>
        </w:rPr>
        <w:t xml:space="preserve"> </w:t>
      </w:r>
      <w:r>
        <w:rPr>
          <w:rFonts w:ascii="TimesNewRoman,Italic" w:hAnsi="TimesNewRoman,Italic" w:cs="TimesNewRoman,Italic"/>
          <w:iCs/>
          <w:sz w:val="28"/>
          <w:szCs w:val="28"/>
        </w:rPr>
        <w:t>ниже на 2,31%</w:t>
      </w:r>
    </w:p>
    <w:p w:rsidR="00712038" w:rsidRDefault="00712038" w:rsidP="00712038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>2.1</w:t>
      </w:r>
      <w:r w:rsidRPr="00712038">
        <w:rPr>
          <w:rFonts w:ascii="TimesNewRoman,Italic" w:hAnsi="TimesNewRoman,Italic" w:cs="TimesNewRoman,Italic"/>
          <w:iCs/>
          <w:sz w:val="28"/>
          <w:szCs w:val="28"/>
        </w:rPr>
        <w:t xml:space="preserve"> </w:t>
      </w:r>
      <w:r>
        <w:rPr>
          <w:rFonts w:ascii="TimesNewRoman,Italic" w:hAnsi="TimesNewRoman,Italic" w:cs="TimesNewRoman,Italic"/>
          <w:iCs/>
          <w:sz w:val="28"/>
          <w:szCs w:val="28"/>
        </w:rPr>
        <w:t>ниже на 0,4%</w:t>
      </w:r>
    </w:p>
    <w:p w:rsidR="00712038" w:rsidRDefault="00712038" w:rsidP="00712038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>2.2</w:t>
      </w:r>
      <w:r w:rsidRPr="00712038">
        <w:rPr>
          <w:rFonts w:ascii="TimesNewRoman,Italic" w:hAnsi="TimesNewRoman,Italic" w:cs="TimesNewRoman,Italic"/>
          <w:iCs/>
          <w:sz w:val="28"/>
          <w:szCs w:val="28"/>
        </w:rPr>
        <w:t xml:space="preserve"> </w:t>
      </w:r>
      <w:r>
        <w:rPr>
          <w:rFonts w:ascii="TimesNewRoman,Italic" w:hAnsi="TimesNewRoman,Italic" w:cs="TimesNewRoman,Italic"/>
          <w:iCs/>
          <w:sz w:val="28"/>
          <w:szCs w:val="28"/>
        </w:rPr>
        <w:t>ниже на 2,18%</w:t>
      </w:r>
    </w:p>
    <w:p w:rsidR="00712038" w:rsidRDefault="00712038" w:rsidP="00712038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lastRenderedPageBreak/>
        <w:t>3.3</w:t>
      </w:r>
      <w:r w:rsidRPr="00712038">
        <w:rPr>
          <w:rFonts w:ascii="TimesNewRoman,Italic" w:hAnsi="TimesNewRoman,Italic" w:cs="TimesNewRoman,Italic"/>
          <w:iCs/>
          <w:sz w:val="28"/>
          <w:szCs w:val="28"/>
        </w:rPr>
        <w:t xml:space="preserve"> </w:t>
      </w:r>
      <w:r>
        <w:rPr>
          <w:rFonts w:ascii="TimesNewRoman,Italic" w:hAnsi="TimesNewRoman,Italic" w:cs="TimesNewRoman,Italic"/>
          <w:iCs/>
          <w:sz w:val="28"/>
          <w:szCs w:val="28"/>
        </w:rPr>
        <w:t>ниже на 2,04%</w:t>
      </w:r>
    </w:p>
    <w:p w:rsidR="00712038" w:rsidRDefault="00712038" w:rsidP="00712038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>3.4</w:t>
      </w:r>
      <w:r w:rsidRPr="00712038">
        <w:rPr>
          <w:rFonts w:ascii="TimesNewRoman,Italic" w:hAnsi="TimesNewRoman,Italic" w:cs="TimesNewRoman,Italic"/>
          <w:iCs/>
          <w:sz w:val="28"/>
          <w:szCs w:val="28"/>
        </w:rPr>
        <w:t xml:space="preserve"> </w:t>
      </w:r>
      <w:r>
        <w:rPr>
          <w:rFonts w:ascii="TimesNewRoman,Italic" w:hAnsi="TimesNewRoman,Italic" w:cs="TimesNewRoman,Italic"/>
          <w:iCs/>
          <w:sz w:val="28"/>
          <w:szCs w:val="28"/>
        </w:rPr>
        <w:t>ниже на 1,74%</w:t>
      </w:r>
    </w:p>
    <w:p w:rsidR="00712038" w:rsidRDefault="00712038" w:rsidP="00712038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>5.1</w:t>
      </w:r>
      <w:r w:rsidRPr="00712038">
        <w:rPr>
          <w:rFonts w:ascii="TimesNewRoman,Italic" w:hAnsi="TimesNewRoman,Italic" w:cs="TimesNewRoman,Italic"/>
          <w:iCs/>
          <w:sz w:val="28"/>
          <w:szCs w:val="28"/>
        </w:rPr>
        <w:t xml:space="preserve"> </w:t>
      </w:r>
      <w:r>
        <w:rPr>
          <w:rFonts w:ascii="TimesNewRoman,Italic" w:hAnsi="TimesNewRoman,Italic" w:cs="TimesNewRoman,Italic"/>
          <w:iCs/>
          <w:sz w:val="28"/>
          <w:szCs w:val="28"/>
        </w:rPr>
        <w:t>ниже на 0,14%</w:t>
      </w:r>
    </w:p>
    <w:p w:rsidR="00712038" w:rsidRDefault="00712038" w:rsidP="00712038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>5.2</w:t>
      </w:r>
      <w:r w:rsidRPr="00712038">
        <w:rPr>
          <w:rFonts w:ascii="TimesNewRoman,Italic" w:hAnsi="TimesNewRoman,Italic" w:cs="TimesNewRoman,Italic"/>
          <w:iCs/>
          <w:sz w:val="28"/>
          <w:szCs w:val="28"/>
        </w:rPr>
        <w:t xml:space="preserve"> </w:t>
      </w:r>
      <w:r>
        <w:rPr>
          <w:rFonts w:ascii="TimesNewRoman,Italic" w:hAnsi="TimesNewRoman,Italic" w:cs="TimesNewRoman,Italic"/>
          <w:iCs/>
          <w:sz w:val="28"/>
          <w:szCs w:val="28"/>
        </w:rPr>
        <w:t>ниже на 1,23%</w:t>
      </w:r>
    </w:p>
    <w:p w:rsidR="00712038" w:rsidRDefault="00712038" w:rsidP="00712038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>6.</w:t>
      </w:r>
      <w:r w:rsidRPr="00712038">
        <w:rPr>
          <w:rFonts w:ascii="TimesNewRoman,Italic" w:hAnsi="TimesNewRoman,Italic" w:cs="TimesNewRoman,Italic"/>
          <w:iCs/>
          <w:sz w:val="28"/>
          <w:szCs w:val="28"/>
        </w:rPr>
        <w:t xml:space="preserve"> </w:t>
      </w:r>
      <w:r>
        <w:rPr>
          <w:rFonts w:ascii="TimesNewRoman,Italic" w:hAnsi="TimesNewRoman,Italic" w:cs="TimesNewRoman,Italic"/>
          <w:iCs/>
          <w:sz w:val="28"/>
          <w:szCs w:val="28"/>
        </w:rPr>
        <w:t xml:space="preserve">  ниже на 0,35%</w:t>
      </w:r>
    </w:p>
    <w:p w:rsidR="00712038" w:rsidRDefault="00712038" w:rsidP="00712038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lastRenderedPageBreak/>
        <w:t>8.1</w:t>
      </w:r>
      <w:r w:rsidRPr="00712038">
        <w:rPr>
          <w:rFonts w:ascii="TimesNewRoman,Italic" w:hAnsi="TimesNewRoman,Italic" w:cs="TimesNewRoman,Italic"/>
          <w:iCs/>
          <w:sz w:val="28"/>
          <w:szCs w:val="28"/>
        </w:rPr>
        <w:t xml:space="preserve"> </w:t>
      </w:r>
      <w:r>
        <w:rPr>
          <w:rFonts w:ascii="TimesNewRoman,Italic" w:hAnsi="TimesNewRoman,Italic" w:cs="TimesNewRoman,Italic"/>
          <w:iCs/>
          <w:sz w:val="28"/>
          <w:szCs w:val="28"/>
        </w:rPr>
        <w:t>ниже на 2,99%</w:t>
      </w:r>
    </w:p>
    <w:p w:rsidR="001C231E" w:rsidRDefault="00712038" w:rsidP="00712038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>8.2</w:t>
      </w:r>
      <w:r w:rsidRPr="00712038">
        <w:rPr>
          <w:rFonts w:ascii="TimesNewRoman,Italic" w:hAnsi="TimesNewRoman,Italic" w:cs="TimesNewRoman,Italic"/>
          <w:iCs/>
          <w:sz w:val="28"/>
          <w:szCs w:val="28"/>
        </w:rPr>
        <w:t xml:space="preserve"> </w:t>
      </w:r>
      <w:r>
        <w:rPr>
          <w:rFonts w:ascii="TimesNewRoman,Italic" w:hAnsi="TimesNewRoman,Italic" w:cs="TimesNewRoman,Italic"/>
          <w:iCs/>
          <w:sz w:val="28"/>
          <w:szCs w:val="28"/>
        </w:rPr>
        <w:t>ниже на 3,54%</w:t>
      </w:r>
    </w:p>
    <w:p w:rsidR="00712038" w:rsidRDefault="00712038" w:rsidP="00712038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>8.3 ниже на 2,75%</w:t>
      </w:r>
    </w:p>
    <w:p w:rsidR="001C231E" w:rsidRDefault="001C231E" w:rsidP="00712038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  <w:sectPr w:rsidR="001C231E" w:rsidSect="00712038">
          <w:type w:val="continuous"/>
          <w:pgSz w:w="11906" w:h="16838"/>
          <w:pgMar w:top="709" w:right="850" w:bottom="851" w:left="993" w:header="708" w:footer="83" w:gutter="0"/>
          <w:cols w:num="3" w:space="708"/>
          <w:docGrid w:linePitch="360"/>
        </w:sectPr>
      </w:pPr>
    </w:p>
    <w:p w:rsidR="00FD5B18" w:rsidRPr="002965D3" w:rsidRDefault="00FD5B18" w:rsidP="00FD5B18">
      <w:pPr>
        <w:tabs>
          <w:tab w:val="left" w:pos="0"/>
          <w:tab w:val="left" w:pos="284"/>
        </w:tabs>
        <w:jc w:val="right"/>
        <w:rPr>
          <w:sz w:val="28"/>
        </w:rPr>
      </w:pPr>
      <w:r w:rsidRPr="002965D3">
        <w:rPr>
          <w:sz w:val="28"/>
        </w:rPr>
        <w:lastRenderedPageBreak/>
        <w:t>Диаграмма</w:t>
      </w:r>
      <w:r w:rsidR="00167F65">
        <w:rPr>
          <w:sz w:val="28"/>
        </w:rPr>
        <w:t xml:space="preserve"> 9</w:t>
      </w:r>
    </w:p>
    <w:p w:rsidR="00712038" w:rsidRDefault="00712038" w:rsidP="00FD5B18">
      <w:pPr>
        <w:tabs>
          <w:tab w:val="left" w:pos="0"/>
          <w:tab w:val="left" w:pos="284"/>
        </w:tabs>
        <w:jc w:val="right"/>
        <w:rPr>
          <w:rFonts w:ascii="TimesNewRoman,Italic" w:hAnsi="TimesNewRoman,Italic" w:cs="TimesNewRoman,Italic"/>
          <w:iCs/>
          <w:sz w:val="28"/>
          <w:szCs w:val="28"/>
        </w:rPr>
      </w:pPr>
    </w:p>
    <w:p w:rsidR="008D632E" w:rsidRPr="00F27EA7" w:rsidRDefault="008D632E" w:rsidP="008D632E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b/>
          <w:noProof/>
          <w:szCs w:val="28"/>
        </w:rPr>
      </w:pPr>
      <w:r w:rsidRPr="008D632E">
        <w:rPr>
          <w:rFonts w:ascii="TimesNewRoman,Italic" w:hAnsi="TimesNewRoman,Italic" w:cs="TimesNewRoman,Italic"/>
          <w:b/>
          <w:noProof/>
          <w:sz w:val="28"/>
          <w:szCs w:val="28"/>
        </w:rPr>
        <w:drawing>
          <wp:inline distT="0" distB="0" distL="0" distR="0">
            <wp:extent cx="6274948" cy="2675106"/>
            <wp:effectExtent l="19050" t="0" r="11552" b="0"/>
            <wp:docPr id="26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B6712A" w:rsidRPr="00B6712A" w:rsidRDefault="00B6712A" w:rsidP="00B6712A">
      <w:pPr>
        <w:tabs>
          <w:tab w:val="left" w:pos="0"/>
          <w:tab w:val="left" w:pos="284"/>
        </w:tabs>
        <w:jc w:val="right"/>
        <w:rPr>
          <w:rFonts w:ascii="TimesNewRoman,Italic" w:hAnsi="TimesNewRoman,Italic" w:cs="TimesNewRoman,Italic"/>
          <w:noProof/>
          <w:sz w:val="28"/>
          <w:szCs w:val="28"/>
        </w:rPr>
      </w:pPr>
      <w:r w:rsidRPr="00B6712A">
        <w:rPr>
          <w:rFonts w:ascii="TimesNewRoman,Italic" w:hAnsi="TimesNewRoman,Italic" w:cs="TimesNewRoman,Italic"/>
          <w:noProof/>
          <w:sz w:val="28"/>
          <w:szCs w:val="28"/>
        </w:rPr>
        <w:t xml:space="preserve">Таблица </w:t>
      </w:r>
      <w:r w:rsidR="00F97E26">
        <w:rPr>
          <w:rFonts w:ascii="TimesNewRoman,Italic" w:hAnsi="TimesNewRoman,Italic" w:cs="TimesNewRoman,Italic"/>
          <w:noProof/>
          <w:sz w:val="28"/>
          <w:szCs w:val="28"/>
        </w:rPr>
        <w:t>8</w:t>
      </w:r>
    </w:p>
    <w:tbl>
      <w:tblPr>
        <w:tblW w:w="10186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4"/>
        <w:gridCol w:w="7846"/>
        <w:gridCol w:w="711"/>
        <w:gridCol w:w="775"/>
      </w:tblGrid>
      <w:tr w:rsidR="00DA451C" w:rsidRPr="00DA451C" w:rsidTr="00F27EA7">
        <w:trPr>
          <w:trHeight w:val="616"/>
        </w:trPr>
        <w:tc>
          <w:tcPr>
            <w:tcW w:w="866" w:type="dxa"/>
            <w:shd w:val="clear" w:color="auto" w:fill="auto"/>
            <w:vAlign w:val="center"/>
            <w:hideMark/>
          </w:tcPr>
          <w:p w:rsidR="00DA451C" w:rsidRPr="00F27EA7" w:rsidRDefault="00DA451C" w:rsidP="00CC1D05">
            <w:pPr>
              <w:jc w:val="center"/>
              <w:rPr>
                <w:color w:val="000000"/>
                <w:sz w:val="18"/>
                <w:szCs w:val="18"/>
              </w:rPr>
            </w:pPr>
            <w:r w:rsidRPr="00F27EA7">
              <w:rPr>
                <w:color w:val="000000"/>
                <w:sz w:val="18"/>
                <w:szCs w:val="18"/>
              </w:rPr>
              <w:t>№  задания</w:t>
            </w:r>
          </w:p>
        </w:tc>
        <w:tc>
          <w:tcPr>
            <w:tcW w:w="7846" w:type="dxa"/>
            <w:shd w:val="clear" w:color="auto" w:fill="auto"/>
            <w:noWrap/>
            <w:vAlign w:val="center"/>
            <w:hideMark/>
          </w:tcPr>
          <w:p w:rsidR="00DA451C" w:rsidRPr="00B313DB" w:rsidRDefault="00DA451C" w:rsidP="00953D6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313DB">
              <w:rPr>
                <w:b/>
                <w:bCs/>
                <w:color w:val="000000"/>
                <w:sz w:val="22"/>
                <w:szCs w:val="22"/>
              </w:rPr>
              <w:t xml:space="preserve">Блоки ПООП обучающийся </w:t>
            </w:r>
            <w:proofErr w:type="gramStart"/>
            <w:r w:rsidRPr="00B313DB">
              <w:rPr>
                <w:b/>
                <w:bCs/>
                <w:color w:val="000000"/>
                <w:sz w:val="22"/>
                <w:szCs w:val="22"/>
              </w:rPr>
              <w:t>научится</w:t>
            </w:r>
            <w:proofErr w:type="gramEnd"/>
            <w:r w:rsidRPr="00B313DB">
              <w:rPr>
                <w:b/>
                <w:bCs/>
                <w:color w:val="000000"/>
                <w:sz w:val="22"/>
                <w:szCs w:val="22"/>
              </w:rPr>
              <w:t xml:space="preserve"> / получит возможность научиться или проверяемые требования (умения) в соответствии с ФГОС (</w:t>
            </w:r>
            <w:r w:rsidR="005E53E5" w:rsidRPr="00B313DB">
              <w:rPr>
                <w:b/>
                <w:bCs/>
                <w:color w:val="000000"/>
                <w:sz w:val="22"/>
                <w:szCs w:val="22"/>
              </w:rPr>
              <w:t>7 класс</w:t>
            </w:r>
            <w:r w:rsidRPr="00B313DB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699" w:type="dxa"/>
            <w:shd w:val="clear" w:color="auto" w:fill="auto"/>
            <w:noWrap/>
            <w:vAlign w:val="center"/>
            <w:hideMark/>
          </w:tcPr>
          <w:p w:rsidR="00DA451C" w:rsidRPr="00B313DB" w:rsidRDefault="00DA451C" w:rsidP="00953D6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313DB">
              <w:rPr>
                <w:b/>
                <w:color w:val="000000"/>
                <w:sz w:val="22"/>
                <w:szCs w:val="22"/>
              </w:rPr>
              <w:t>НО</w:t>
            </w:r>
          </w:p>
        </w:tc>
        <w:tc>
          <w:tcPr>
            <w:tcW w:w="775" w:type="dxa"/>
            <w:shd w:val="clear" w:color="auto" w:fill="auto"/>
            <w:noWrap/>
            <w:vAlign w:val="center"/>
            <w:hideMark/>
          </w:tcPr>
          <w:p w:rsidR="00DA451C" w:rsidRPr="00B313DB" w:rsidRDefault="00DA451C" w:rsidP="00953D60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313DB">
              <w:rPr>
                <w:b/>
                <w:color w:val="000000"/>
                <w:sz w:val="22"/>
                <w:szCs w:val="22"/>
              </w:rPr>
              <w:t>РФ</w:t>
            </w:r>
          </w:p>
        </w:tc>
      </w:tr>
      <w:tr w:rsidR="00DA451C" w:rsidRPr="00DA451C" w:rsidTr="00F27EA7">
        <w:trPr>
          <w:trHeight w:val="703"/>
        </w:trPr>
        <w:tc>
          <w:tcPr>
            <w:tcW w:w="866" w:type="dxa"/>
            <w:shd w:val="clear" w:color="auto" w:fill="auto"/>
            <w:hideMark/>
          </w:tcPr>
          <w:p w:rsidR="00DA451C" w:rsidRPr="00DA451C" w:rsidRDefault="00DA451C" w:rsidP="00CC1D05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7846" w:type="dxa"/>
            <w:shd w:val="clear" w:color="auto" w:fill="auto"/>
            <w:hideMark/>
          </w:tcPr>
          <w:p w:rsidR="00DA451C" w:rsidRPr="00DA451C" w:rsidRDefault="00DA451C" w:rsidP="00DA451C">
            <w:pPr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Уметь выявлять приспособления организмов к среде обитания, источники мутагенов в окружающей среде (косвенно), антропогенные изменения в экосистемах своей местности</w:t>
            </w:r>
          </w:p>
        </w:tc>
        <w:tc>
          <w:tcPr>
            <w:tcW w:w="699" w:type="dxa"/>
            <w:shd w:val="clear" w:color="auto" w:fill="auto"/>
            <w:noWrap/>
            <w:hideMark/>
          </w:tcPr>
          <w:p w:rsidR="00DA451C" w:rsidRPr="00DA451C" w:rsidRDefault="00DA451C" w:rsidP="00DA451C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61,25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DA451C" w:rsidRPr="00DA451C" w:rsidRDefault="00DA451C" w:rsidP="00DA451C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61,96</w:t>
            </w:r>
          </w:p>
        </w:tc>
      </w:tr>
      <w:tr w:rsidR="00DA451C" w:rsidRPr="00DA451C" w:rsidTr="00F27EA7">
        <w:trPr>
          <w:trHeight w:val="1742"/>
        </w:trPr>
        <w:tc>
          <w:tcPr>
            <w:tcW w:w="866" w:type="dxa"/>
            <w:shd w:val="clear" w:color="auto" w:fill="auto"/>
            <w:hideMark/>
          </w:tcPr>
          <w:p w:rsidR="00DA451C" w:rsidRPr="00DA451C" w:rsidRDefault="00DA451C" w:rsidP="00CC1D05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1.2</w:t>
            </w:r>
          </w:p>
        </w:tc>
        <w:tc>
          <w:tcPr>
            <w:tcW w:w="7846" w:type="dxa"/>
            <w:shd w:val="clear" w:color="auto" w:fill="auto"/>
            <w:hideMark/>
          </w:tcPr>
          <w:p w:rsidR="00DA451C" w:rsidRPr="00DA451C" w:rsidRDefault="00DA451C" w:rsidP="00DA451C">
            <w:pPr>
              <w:rPr>
                <w:color w:val="000000"/>
                <w:sz w:val="22"/>
                <w:szCs w:val="22"/>
              </w:rPr>
            </w:pPr>
            <w:proofErr w:type="gramStart"/>
            <w:r w:rsidRPr="00DA451C">
              <w:rPr>
                <w:color w:val="000000"/>
                <w:sz w:val="22"/>
                <w:szCs w:val="22"/>
              </w:rPr>
              <w:t xml:space="preserve">Свойства живых организмов (структурированность, целостность, обмен веществ, движение, размножение, развитие, раздражимость, приспособленность, наследственность и изменчивость) их проявление у растений, животных, грибов и бактерий </w:t>
            </w:r>
            <w:r w:rsidRPr="00DA451C">
              <w:rPr>
                <w:color w:val="000000"/>
                <w:sz w:val="22"/>
                <w:szCs w:val="22"/>
              </w:rPr>
              <w:br/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  <w:proofErr w:type="gramEnd"/>
          </w:p>
        </w:tc>
        <w:tc>
          <w:tcPr>
            <w:tcW w:w="699" w:type="dxa"/>
            <w:shd w:val="clear" w:color="auto" w:fill="auto"/>
            <w:noWrap/>
            <w:hideMark/>
          </w:tcPr>
          <w:p w:rsidR="00DA451C" w:rsidRPr="00DA451C" w:rsidRDefault="00DA451C" w:rsidP="00DA451C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31,57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DA451C" w:rsidRPr="00DA451C" w:rsidRDefault="00DA451C" w:rsidP="00DA451C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33,63</w:t>
            </w:r>
          </w:p>
        </w:tc>
      </w:tr>
      <w:tr w:rsidR="00DA451C" w:rsidRPr="00DA451C" w:rsidTr="00F27EA7">
        <w:trPr>
          <w:trHeight w:val="1272"/>
        </w:trPr>
        <w:tc>
          <w:tcPr>
            <w:tcW w:w="866" w:type="dxa"/>
            <w:shd w:val="clear" w:color="auto" w:fill="auto"/>
            <w:hideMark/>
          </w:tcPr>
          <w:p w:rsidR="00DA451C" w:rsidRPr="00DA451C" w:rsidRDefault="00DA451C" w:rsidP="00CC1D05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1.3</w:t>
            </w:r>
          </w:p>
        </w:tc>
        <w:tc>
          <w:tcPr>
            <w:tcW w:w="7846" w:type="dxa"/>
            <w:shd w:val="clear" w:color="auto" w:fill="auto"/>
            <w:hideMark/>
          </w:tcPr>
          <w:p w:rsidR="00DA451C" w:rsidRPr="00DA451C" w:rsidRDefault="00DA451C" w:rsidP="00DA451C">
            <w:pPr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Свойства живых организмов их проявление у растений. Жизнедеятельность цветковых растений</w:t>
            </w:r>
            <w:r w:rsidRPr="00DA451C">
              <w:rPr>
                <w:color w:val="000000"/>
                <w:sz w:val="22"/>
                <w:szCs w:val="22"/>
              </w:rPr>
              <w:br/>
              <w:t>Формирование первоначальных систематизированных представлений о биологических объектах, процессах, явлениях, закономерностях; овладение понятийным аппаратом биологии</w:t>
            </w:r>
          </w:p>
        </w:tc>
        <w:tc>
          <w:tcPr>
            <w:tcW w:w="699" w:type="dxa"/>
            <w:shd w:val="clear" w:color="auto" w:fill="auto"/>
            <w:noWrap/>
            <w:hideMark/>
          </w:tcPr>
          <w:p w:rsidR="00DA451C" w:rsidRPr="00DA451C" w:rsidRDefault="00DA451C" w:rsidP="00DA451C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45,96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DA451C" w:rsidRPr="00DA451C" w:rsidRDefault="00DA451C" w:rsidP="00DA451C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48,27</w:t>
            </w:r>
          </w:p>
        </w:tc>
      </w:tr>
      <w:tr w:rsidR="00DA451C" w:rsidRPr="00DA451C" w:rsidTr="00F27EA7">
        <w:trPr>
          <w:trHeight w:val="2121"/>
        </w:trPr>
        <w:tc>
          <w:tcPr>
            <w:tcW w:w="866" w:type="dxa"/>
            <w:shd w:val="clear" w:color="auto" w:fill="auto"/>
            <w:hideMark/>
          </w:tcPr>
          <w:p w:rsidR="00DA451C" w:rsidRPr="00DA451C" w:rsidRDefault="00DA451C" w:rsidP="00CC1D05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7846" w:type="dxa"/>
            <w:shd w:val="clear" w:color="auto" w:fill="auto"/>
            <w:hideMark/>
          </w:tcPr>
          <w:p w:rsidR="00DA451C" w:rsidRPr="00DA451C" w:rsidRDefault="00DA451C" w:rsidP="00C04AAA">
            <w:pPr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2.1. Процессы жизнедеятельности растений. Обмен веществ и превращение энергии: почвенное питание и воздушное питание (фотосинтез), дыхание, удаление конечных продуктов обмена веществ. Транспорт веществ.</w:t>
            </w:r>
            <w:r w:rsidRPr="00DA451C">
              <w:rPr>
                <w:color w:val="000000"/>
                <w:sz w:val="22"/>
                <w:szCs w:val="22"/>
              </w:rPr>
              <w:br/>
              <w:t>Движение. Рост, развитие и размножение растений. Половое размножение растений. Оплодотворение у цветковых растений. Вегетативное размножение растений</w:t>
            </w:r>
            <w:r w:rsidR="00C04AAA">
              <w:rPr>
                <w:color w:val="000000"/>
                <w:sz w:val="22"/>
                <w:szCs w:val="22"/>
              </w:rPr>
              <w:t>.</w:t>
            </w:r>
            <w:r w:rsidRPr="00DA451C">
              <w:rPr>
                <w:color w:val="000000"/>
                <w:sz w:val="22"/>
                <w:szCs w:val="22"/>
              </w:rPr>
              <w:t xml:space="preserve"> Умение устанавливать причинно-следственные связи, строить </w:t>
            </w:r>
            <w:proofErr w:type="gramStart"/>
            <w:r w:rsidRPr="00DA451C">
              <w:rPr>
                <w:color w:val="000000"/>
                <w:sz w:val="22"/>
                <w:szCs w:val="22"/>
              </w:rPr>
              <w:t>логическое рассуждение</w:t>
            </w:r>
            <w:proofErr w:type="gramEnd"/>
            <w:r w:rsidRPr="00DA451C">
              <w:rPr>
                <w:color w:val="000000"/>
                <w:sz w:val="22"/>
                <w:szCs w:val="22"/>
              </w:rPr>
              <w:t>, умозаключение (индуктивное, дедуктивное и по аналогии) и делать выв</w:t>
            </w:r>
            <w:r>
              <w:rPr>
                <w:color w:val="000000"/>
                <w:sz w:val="22"/>
                <w:szCs w:val="22"/>
              </w:rPr>
              <w:t>оды</w:t>
            </w:r>
          </w:p>
        </w:tc>
        <w:tc>
          <w:tcPr>
            <w:tcW w:w="699" w:type="dxa"/>
            <w:shd w:val="clear" w:color="auto" w:fill="auto"/>
            <w:noWrap/>
            <w:hideMark/>
          </w:tcPr>
          <w:p w:rsidR="00DA451C" w:rsidRPr="00DA451C" w:rsidRDefault="00DA451C" w:rsidP="00DA451C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60,18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DA451C" w:rsidRPr="00DA451C" w:rsidRDefault="00DA451C" w:rsidP="00DA451C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60,58</w:t>
            </w:r>
          </w:p>
        </w:tc>
      </w:tr>
      <w:tr w:rsidR="00DA451C" w:rsidRPr="00DA451C" w:rsidTr="00F27EA7">
        <w:trPr>
          <w:trHeight w:val="1270"/>
        </w:trPr>
        <w:tc>
          <w:tcPr>
            <w:tcW w:w="866" w:type="dxa"/>
            <w:shd w:val="clear" w:color="auto" w:fill="auto"/>
            <w:hideMark/>
          </w:tcPr>
          <w:p w:rsidR="00DA451C" w:rsidRPr="00DA451C" w:rsidRDefault="00DA451C" w:rsidP="00CC1D05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lastRenderedPageBreak/>
              <w:t>2.2</w:t>
            </w:r>
          </w:p>
        </w:tc>
        <w:tc>
          <w:tcPr>
            <w:tcW w:w="7846" w:type="dxa"/>
            <w:shd w:val="clear" w:color="auto" w:fill="auto"/>
            <w:hideMark/>
          </w:tcPr>
          <w:p w:rsidR="00DA451C" w:rsidRPr="00DA451C" w:rsidRDefault="00DA451C" w:rsidP="00DA451C">
            <w:pPr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2.2. Царство Растения. Органы цветкового растения. Жизнедеятельность цветковых растений</w:t>
            </w:r>
            <w:r w:rsidRPr="00DA451C">
              <w:rPr>
                <w:color w:val="000000"/>
                <w:sz w:val="22"/>
                <w:szCs w:val="22"/>
              </w:rPr>
              <w:br/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699" w:type="dxa"/>
            <w:shd w:val="clear" w:color="auto" w:fill="auto"/>
            <w:noWrap/>
            <w:hideMark/>
          </w:tcPr>
          <w:p w:rsidR="00DA451C" w:rsidRPr="00DA451C" w:rsidRDefault="00DA451C" w:rsidP="00DA451C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44,09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DA451C" w:rsidRPr="00DA451C" w:rsidRDefault="00DA451C" w:rsidP="00DA451C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46,27</w:t>
            </w:r>
          </w:p>
        </w:tc>
      </w:tr>
      <w:tr w:rsidR="00DA451C" w:rsidRPr="00DA451C" w:rsidTr="00F27EA7">
        <w:trPr>
          <w:trHeight w:val="1685"/>
        </w:trPr>
        <w:tc>
          <w:tcPr>
            <w:tcW w:w="866" w:type="dxa"/>
            <w:shd w:val="clear" w:color="auto" w:fill="auto"/>
            <w:hideMark/>
          </w:tcPr>
          <w:p w:rsidR="00DA451C" w:rsidRPr="00DA451C" w:rsidRDefault="00DA451C" w:rsidP="00CC1D05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3.1</w:t>
            </w:r>
          </w:p>
        </w:tc>
        <w:tc>
          <w:tcPr>
            <w:tcW w:w="7846" w:type="dxa"/>
            <w:shd w:val="clear" w:color="auto" w:fill="auto"/>
            <w:hideMark/>
          </w:tcPr>
          <w:p w:rsidR="00DA451C" w:rsidRPr="00DA451C" w:rsidRDefault="00DA451C" w:rsidP="00DA451C">
            <w:pPr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3.1. Биология как наука. Методы изучения живых организмов. Роль биологии в познании окружающего мира и практической деятельности людей.</w:t>
            </w:r>
            <w:r w:rsidRPr="00DA451C">
              <w:rPr>
                <w:color w:val="000000"/>
                <w:sz w:val="22"/>
                <w:szCs w:val="22"/>
              </w:rPr>
              <w:br/>
              <w:t xml:space="preserve">Правила работы в кабинете биологии, с биологическими приборами и инструментами </w:t>
            </w:r>
            <w:r w:rsidRPr="00DA451C">
              <w:rPr>
                <w:color w:val="000000"/>
                <w:sz w:val="22"/>
                <w:szCs w:val="22"/>
              </w:rPr>
              <w:br/>
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      </w:r>
          </w:p>
        </w:tc>
        <w:tc>
          <w:tcPr>
            <w:tcW w:w="699" w:type="dxa"/>
            <w:shd w:val="clear" w:color="auto" w:fill="auto"/>
            <w:noWrap/>
            <w:hideMark/>
          </w:tcPr>
          <w:p w:rsidR="00DA451C" w:rsidRPr="00DA451C" w:rsidRDefault="00DA451C" w:rsidP="00DA451C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64,74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DA451C" w:rsidRPr="00DA451C" w:rsidRDefault="00DA451C" w:rsidP="00DA451C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63,58</w:t>
            </w:r>
          </w:p>
        </w:tc>
      </w:tr>
      <w:tr w:rsidR="00DA451C" w:rsidRPr="00DA451C" w:rsidTr="00F27EA7">
        <w:trPr>
          <w:trHeight w:val="1753"/>
        </w:trPr>
        <w:tc>
          <w:tcPr>
            <w:tcW w:w="866" w:type="dxa"/>
            <w:shd w:val="clear" w:color="auto" w:fill="auto"/>
            <w:hideMark/>
          </w:tcPr>
          <w:p w:rsidR="00DA451C" w:rsidRPr="00DA451C" w:rsidRDefault="00DA451C" w:rsidP="00CC1D05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3.2</w:t>
            </w:r>
          </w:p>
        </w:tc>
        <w:tc>
          <w:tcPr>
            <w:tcW w:w="7846" w:type="dxa"/>
            <w:shd w:val="clear" w:color="auto" w:fill="auto"/>
            <w:hideMark/>
          </w:tcPr>
          <w:p w:rsidR="00DA451C" w:rsidRPr="00DA451C" w:rsidRDefault="00DA451C" w:rsidP="00DA451C">
            <w:pPr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Биология как наука. Методы изучения живых организмов. Роль биологии в познании окружающего мира и практической деятельности людей.</w:t>
            </w:r>
            <w:r w:rsidRPr="00DA451C">
              <w:rPr>
                <w:color w:val="000000"/>
                <w:sz w:val="22"/>
                <w:szCs w:val="22"/>
              </w:rPr>
              <w:br/>
              <w:t xml:space="preserve">Правила работы в кабинете биологии, с биологическими приборами и инструментами </w:t>
            </w:r>
            <w:r w:rsidRPr="00DA451C">
              <w:rPr>
                <w:color w:val="000000"/>
                <w:sz w:val="22"/>
                <w:szCs w:val="22"/>
              </w:rPr>
              <w:br/>
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      </w:r>
          </w:p>
        </w:tc>
        <w:tc>
          <w:tcPr>
            <w:tcW w:w="699" w:type="dxa"/>
            <w:shd w:val="clear" w:color="auto" w:fill="auto"/>
            <w:noWrap/>
            <w:hideMark/>
          </w:tcPr>
          <w:p w:rsidR="00DA451C" w:rsidRPr="00DA451C" w:rsidRDefault="00DA451C" w:rsidP="00DA451C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44,05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DA451C" w:rsidRPr="00DA451C" w:rsidRDefault="00DA451C" w:rsidP="00DA451C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43,87</w:t>
            </w:r>
          </w:p>
        </w:tc>
      </w:tr>
      <w:tr w:rsidR="00DA451C" w:rsidRPr="00DA451C" w:rsidTr="00F27EA7">
        <w:trPr>
          <w:trHeight w:val="986"/>
        </w:trPr>
        <w:tc>
          <w:tcPr>
            <w:tcW w:w="866" w:type="dxa"/>
            <w:shd w:val="clear" w:color="auto" w:fill="auto"/>
            <w:hideMark/>
          </w:tcPr>
          <w:p w:rsidR="00DA451C" w:rsidRPr="00DA451C" w:rsidRDefault="00DA451C" w:rsidP="00CC1D05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3.3</w:t>
            </w:r>
          </w:p>
        </w:tc>
        <w:tc>
          <w:tcPr>
            <w:tcW w:w="7846" w:type="dxa"/>
            <w:shd w:val="clear" w:color="auto" w:fill="auto"/>
            <w:hideMark/>
          </w:tcPr>
          <w:p w:rsidR="00DA451C" w:rsidRPr="00DA451C" w:rsidRDefault="00DA451C" w:rsidP="00DA451C">
            <w:pPr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 xml:space="preserve">Микроскопическое строение растений </w:t>
            </w:r>
            <w:r w:rsidRPr="00DA451C">
              <w:rPr>
                <w:color w:val="000000"/>
                <w:sz w:val="22"/>
                <w:szCs w:val="22"/>
              </w:rPr>
              <w:br/>
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</w:t>
            </w:r>
          </w:p>
        </w:tc>
        <w:tc>
          <w:tcPr>
            <w:tcW w:w="699" w:type="dxa"/>
            <w:shd w:val="clear" w:color="auto" w:fill="auto"/>
            <w:noWrap/>
            <w:hideMark/>
          </w:tcPr>
          <w:p w:rsidR="00DA451C" w:rsidRPr="00DA451C" w:rsidRDefault="00DA451C" w:rsidP="00DA451C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32,3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DA451C" w:rsidRPr="00DA451C" w:rsidRDefault="00DA451C" w:rsidP="00DA451C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34,34</w:t>
            </w:r>
          </w:p>
        </w:tc>
      </w:tr>
      <w:tr w:rsidR="00DA451C" w:rsidRPr="00DA451C" w:rsidTr="00F27EA7">
        <w:trPr>
          <w:trHeight w:val="1212"/>
        </w:trPr>
        <w:tc>
          <w:tcPr>
            <w:tcW w:w="866" w:type="dxa"/>
            <w:shd w:val="clear" w:color="auto" w:fill="auto"/>
            <w:hideMark/>
          </w:tcPr>
          <w:p w:rsidR="00DA451C" w:rsidRPr="00DA451C" w:rsidRDefault="00DA451C" w:rsidP="00CC1D05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3.4</w:t>
            </w:r>
          </w:p>
        </w:tc>
        <w:tc>
          <w:tcPr>
            <w:tcW w:w="7846" w:type="dxa"/>
            <w:shd w:val="clear" w:color="auto" w:fill="auto"/>
            <w:hideMark/>
          </w:tcPr>
          <w:p w:rsidR="00DA451C" w:rsidRPr="00DA451C" w:rsidRDefault="00DA451C" w:rsidP="00DA451C">
            <w:pPr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 xml:space="preserve">Правила работы в кабинете биологии, с биологическими приборами и инструментами. </w:t>
            </w:r>
            <w:r w:rsidRPr="00DA451C">
              <w:rPr>
                <w:color w:val="000000"/>
                <w:sz w:val="22"/>
                <w:szCs w:val="22"/>
              </w:rPr>
              <w:br/>
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      </w:r>
          </w:p>
        </w:tc>
        <w:tc>
          <w:tcPr>
            <w:tcW w:w="699" w:type="dxa"/>
            <w:shd w:val="clear" w:color="auto" w:fill="auto"/>
            <w:noWrap/>
            <w:hideMark/>
          </w:tcPr>
          <w:p w:rsidR="00DA451C" w:rsidRPr="00DA451C" w:rsidRDefault="00DA451C" w:rsidP="00DA451C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30,32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DA451C" w:rsidRPr="00DA451C" w:rsidRDefault="00DA451C" w:rsidP="00DA451C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32,06</w:t>
            </w:r>
          </w:p>
        </w:tc>
      </w:tr>
      <w:tr w:rsidR="00DA451C" w:rsidRPr="00DA451C" w:rsidTr="00F27EA7">
        <w:trPr>
          <w:trHeight w:val="958"/>
        </w:trPr>
        <w:tc>
          <w:tcPr>
            <w:tcW w:w="866" w:type="dxa"/>
            <w:shd w:val="clear" w:color="auto" w:fill="auto"/>
            <w:hideMark/>
          </w:tcPr>
          <w:p w:rsidR="00DA451C" w:rsidRPr="00DA451C" w:rsidRDefault="00DA451C" w:rsidP="00CC1D05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7846" w:type="dxa"/>
            <w:shd w:val="clear" w:color="auto" w:fill="auto"/>
            <w:hideMark/>
          </w:tcPr>
          <w:p w:rsidR="00DA451C" w:rsidRPr="00DA451C" w:rsidRDefault="00DA451C" w:rsidP="00DA451C">
            <w:pPr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 xml:space="preserve">Клеточное строение организмов. Многообразие организмов. Царство Растения. Органы цветкового растения. Микроскопическое строение растений. Жизнедеятельность цветковых растений </w:t>
            </w:r>
            <w:r w:rsidRPr="00DA451C">
              <w:rPr>
                <w:color w:val="000000"/>
                <w:sz w:val="22"/>
                <w:szCs w:val="22"/>
              </w:rPr>
              <w:br/>
              <w:t>Смысловое чтение</w:t>
            </w:r>
          </w:p>
        </w:tc>
        <w:tc>
          <w:tcPr>
            <w:tcW w:w="699" w:type="dxa"/>
            <w:shd w:val="clear" w:color="auto" w:fill="auto"/>
            <w:noWrap/>
            <w:hideMark/>
          </w:tcPr>
          <w:p w:rsidR="00DA451C" w:rsidRPr="00DA451C" w:rsidRDefault="00DA451C" w:rsidP="00DA451C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53,04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DA451C" w:rsidRPr="00DA451C" w:rsidRDefault="00DA451C" w:rsidP="00DA451C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50,86</w:t>
            </w:r>
          </w:p>
        </w:tc>
      </w:tr>
      <w:tr w:rsidR="00DA451C" w:rsidRPr="00DA451C" w:rsidTr="00F27EA7">
        <w:trPr>
          <w:trHeight w:val="1497"/>
        </w:trPr>
        <w:tc>
          <w:tcPr>
            <w:tcW w:w="866" w:type="dxa"/>
            <w:shd w:val="clear" w:color="auto" w:fill="auto"/>
            <w:hideMark/>
          </w:tcPr>
          <w:p w:rsidR="00DA451C" w:rsidRPr="00DA451C" w:rsidRDefault="00DA451C" w:rsidP="00CC1D05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5.1</w:t>
            </w:r>
          </w:p>
        </w:tc>
        <w:tc>
          <w:tcPr>
            <w:tcW w:w="7846" w:type="dxa"/>
            <w:shd w:val="clear" w:color="auto" w:fill="auto"/>
            <w:hideMark/>
          </w:tcPr>
          <w:p w:rsidR="00DA451C" w:rsidRPr="00DA451C" w:rsidRDefault="00DA451C" w:rsidP="00DA451C">
            <w:pPr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Использовать приобретенные знания и умения в практической деятельности и повседневной жизни для соблюдения мер профилактики отравлений, вирусных и других заболеваний, стрессов, вредных привычек (курение, алкоголизм, наркомания), а также правил поведения в природной среде; для оказания первой помощи при простудных и других заболеваниях, отравлении пищевыми продуктами</w:t>
            </w:r>
          </w:p>
        </w:tc>
        <w:tc>
          <w:tcPr>
            <w:tcW w:w="699" w:type="dxa"/>
            <w:shd w:val="clear" w:color="auto" w:fill="auto"/>
            <w:noWrap/>
            <w:hideMark/>
          </w:tcPr>
          <w:p w:rsidR="00DA451C" w:rsidRPr="00DA451C" w:rsidRDefault="00DA451C" w:rsidP="00DA451C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62,68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DA451C" w:rsidRPr="00DA451C" w:rsidRDefault="00DA451C" w:rsidP="00DA451C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62,82</w:t>
            </w:r>
          </w:p>
        </w:tc>
      </w:tr>
      <w:tr w:rsidR="00DA451C" w:rsidRPr="00DA451C" w:rsidTr="00F27EA7">
        <w:trPr>
          <w:trHeight w:val="705"/>
        </w:trPr>
        <w:tc>
          <w:tcPr>
            <w:tcW w:w="866" w:type="dxa"/>
            <w:shd w:val="clear" w:color="auto" w:fill="auto"/>
            <w:hideMark/>
          </w:tcPr>
          <w:p w:rsidR="00DA451C" w:rsidRPr="00DA451C" w:rsidRDefault="00DA451C" w:rsidP="00CC1D05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5.2</w:t>
            </w:r>
          </w:p>
        </w:tc>
        <w:tc>
          <w:tcPr>
            <w:tcW w:w="7846" w:type="dxa"/>
            <w:shd w:val="clear" w:color="auto" w:fill="auto"/>
            <w:hideMark/>
          </w:tcPr>
          <w:p w:rsidR="00DA451C" w:rsidRPr="00DA451C" w:rsidRDefault="00DA451C" w:rsidP="00DA451C">
            <w:pPr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699" w:type="dxa"/>
            <w:shd w:val="clear" w:color="auto" w:fill="auto"/>
            <w:noWrap/>
            <w:hideMark/>
          </w:tcPr>
          <w:p w:rsidR="00DA451C" w:rsidRPr="00DA451C" w:rsidRDefault="00DA451C" w:rsidP="00DA451C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43,49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DA451C" w:rsidRPr="00DA451C" w:rsidRDefault="00DA451C" w:rsidP="00DA451C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46,44</w:t>
            </w:r>
          </w:p>
        </w:tc>
      </w:tr>
      <w:tr w:rsidR="00DA451C" w:rsidRPr="00DA451C" w:rsidTr="00F27EA7">
        <w:trPr>
          <w:trHeight w:val="1008"/>
        </w:trPr>
        <w:tc>
          <w:tcPr>
            <w:tcW w:w="866" w:type="dxa"/>
            <w:shd w:val="clear" w:color="auto" w:fill="auto"/>
            <w:hideMark/>
          </w:tcPr>
          <w:p w:rsidR="00DA451C" w:rsidRPr="00DA451C" w:rsidRDefault="00DA451C" w:rsidP="00CC1D05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5.3</w:t>
            </w:r>
          </w:p>
        </w:tc>
        <w:tc>
          <w:tcPr>
            <w:tcW w:w="7846" w:type="dxa"/>
            <w:shd w:val="clear" w:color="auto" w:fill="auto"/>
            <w:hideMark/>
          </w:tcPr>
          <w:p w:rsidR="00DA451C" w:rsidRPr="00DA451C" w:rsidRDefault="00DA451C" w:rsidP="00DA451C">
            <w:pPr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 xml:space="preserve"> Условия обитания растений. Среды обитания растений. Среды обитания животных. Сезонные явления в жизни животных </w:t>
            </w:r>
            <w:r w:rsidRPr="00DA451C">
              <w:rPr>
                <w:color w:val="000000"/>
                <w:sz w:val="22"/>
                <w:szCs w:val="22"/>
              </w:rPr>
              <w:br/>
              <w:t>Умение создавать, 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699" w:type="dxa"/>
            <w:shd w:val="clear" w:color="auto" w:fill="auto"/>
            <w:noWrap/>
            <w:hideMark/>
          </w:tcPr>
          <w:p w:rsidR="00DA451C" w:rsidRPr="00DA451C" w:rsidRDefault="00DA451C" w:rsidP="00DA451C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41,26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DA451C" w:rsidRPr="00DA451C" w:rsidRDefault="00DA451C" w:rsidP="00DA451C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42,49</w:t>
            </w:r>
          </w:p>
        </w:tc>
      </w:tr>
      <w:tr w:rsidR="00DA451C" w:rsidRPr="00DA451C" w:rsidTr="00F27EA7">
        <w:trPr>
          <w:trHeight w:val="1074"/>
        </w:trPr>
        <w:tc>
          <w:tcPr>
            <w:tcW w:w="866" w:type="dxa"/>
            <w:shd w:val="clear" w:color="auto" w:fill="auto"/>
            <w:hideMark/>
          </w:tcPr>
          <w:p w:rsidR="00DA451C" w:rsidRPr="00DA451C" w:rsidRDefault="00DA451C" w:rsidP="00CC1D05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7846" w:type="dxa"/>
            <w:shd w:val="clear" w:color="auto" w:fill="auto"/>
            <w:hideMark/>
          </w:tcPr>
          <w:p w:rsidR="00DA451C" w:rsidRPr="00DA451C" w:rsidRDefault="00DA451C" w:rsidP="00DA451C">
            <w:pPr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 xml:space="preserve">Царство Растения. Царство Животные </w:t>
            </w:r>
            <w:r w:rsidRPr="00DA451C">
              <w:rPr>
                <w:color w:val="000000"/>
                <w:sz w:val="22"/>
                <w:szCs w:val="22"/>
              </w:rPr>
              <w:br/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699" w:type="dxa"/>
            <w:shd w:val="clear" w:color="auto" w:fill="auto"/>
            <w:noWrap/>
            <w:hideMark/>
          </w:tcPr>
          <w:p w:rsidR="00DA451C" w:rsidRPr="00DA451C" w:rsidRDefault="00DA451C" w:rsidP="00DA451C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62,03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DA451C" w:rsidRPr="00DA451C" w:rsidRDefault="00DA451C" w:rsidP="00DA451C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62,38</w:t>
            </w:r>
          </w:p>
        </w:tc>
      </w:tr>
      <w:tr w:rsidR="00DA451C" w:rsidRPr="00DA451C" w:rsidTr="00F27EA7">
        <w:trPr>
          <w:trHeight w:val="1321"/>
        </w:trPr>
        <w:tc>
          <w:tcPr>
            <w:tcW w:w="866" w:type="dxa"/>
            <w:shd w:val="clear" w:color="auto" w:fill="auto"/>
            <w:hideMark/>
          </w:tcPr>
          <w:p w:rsidR="00DA451C" w:rsidRPr="00DA451C" w:rsidRDefault="00DA451C" w:rsidP="00CC1D05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7846" w:type="dxa"/>
            <w:shd w:val="clear" w:color="auto" w:fill="auto"/>
            <w:hideMark/>
          </w:tcPr>
          <w:p w:rsidR="00DA451C" w:rsidRPr="00DA451C" w:rsidRDefault="00DA451C" w:rsidP="00F27EA7">
            <w:pPr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Знать и понимать основные положения биологических теорий (клеточная, эволюционная теория Ч. Дарвина); учение В.И. Вернадского о биосфере; сущность законов Г. Менделя, закономерностей изменчивости.</w:t>
            </w:r>
            <w:r w:rsidR="008F1FE1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DA451C">
              <w:rPr>
                <w:color w:val="000000"/>
                <w:sz w:val="22"/>
                <w:szCs w:val="22"/>
              </w:rPr>
              <w:t>У</w:t>
            </w:r>
            <w:proofErr w:type="gramEnd"/>
            <w:r w:rsidRPr="00DA451C">
              <w:rPr>
                <w:color w:val="000000"/>
                <w:sz w:val="22"/>
                <w:szCs w:val="22"/>
              </w:rPr>
              <w:t>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699" w:type="dxa"/>
            <w:shd w:val="clear" w:color="auto" w:fill="auto"/>
            <w:noWrap/>
            <w:hideMark/>
          </w:tcPr>
          <w:p w:rsidR="00DA451C" w:rsidRPr="00DA451C" w:rsidRDefault="00DA451C" w:rsidP="00DA451C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81,98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DA451C" w:rsidRPr="00DA451C" w:rsidRDefault="00DA451C" w:rsidP="00DA451C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79,93</w:t>
            </w:r>
          </w:p>
        </w:tc>
      </w:tr>
      <w:tr w:rsidR="00DA451C" w:rsidRPr="00DA451C" w:rsidTr="00F27EA7">
        <w:trPr>
          <w:trHeight w:val="1837"/>
        </w:trPr>
        <w:tc>
          <w:tcPr>
            <w:tcW w:w="866" w:type="dxa"/>
            <w:shd w:val="clear" w:color="auto" w:fill="auto"/>
            <w:hideMark/>
          </w:tcPr>
          <w:p w:rsidR="00DA451C" w:rsidRPr="00DA451C" w:rsidRDefault="00DA451C" w:rsidP="00CC1D05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lastRenderedPageBreak/>
              <w:t>8.1</w:t>
            </w:r>
          </w:p>
        </w:tc>
        <w:tc>
          <w:tcPr>
            <w:tcW w:w="7846" w:type="dxa"/>
            <w:shd w:val="clear" w:color="auto" w:fill="auto"/>
            <w:hideMark/>
          </w:tcPr>
          <w:p w:rsidR="00DA451C" w:rsidRPr="00DA451C" w:rsidRDefault="00DA451C" w:rsidP="00DA451C">
            <w:pPr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Pr="00DA451C">
              <w:rPr>
                <w:color w:val="000000"/>
                <w:sz w:val="22"/>
                <w:szCs w:val="22"/>
              </w:rPr>
              <w:t xml:space="preserve">Среды жизни </w:t>
            </w:r>
            <w:r w:rsidRPr="00DA451C">
              <w:rPr>
                <w:color w:val="000000"/>
                <w:sz w:val="22"/>
                <w:szCs w:val="22"/>
              </w:rPr>
              <w:br/>
              <w:t xml:space="preserve">Формирование основ экологической грамотности: способности оценивать последствия деятельности человека в природе, влияние факторов риска на здоровье человека; выбирать целевые и смысловые установки в своих действиях и поступках по отношению к живой природе, здоровью своему и окружающих; осознание необходимости действий по сохранению </w:t>
            </w:r>
            <w:proofErr w:type="spellStart"/>
            <w:r w:rsidRPr="00DA451C">
              <w:rPr>
                <w:color w:val="000000"/>
                <w:sz w:val="22"/>
                <w:szCs w:val="22"/>
              </w:rPr>
              <w:t>биоразнообразия</w:t>
            </w:r>
            <w:proofErr w:type="spellEnd"/>
            <w:r w:rsidRPr="00DA451C">
              <w:rPr>
                <w:color w:val="000000"/>
                <w:sz w:val="22"/>
                <w:szCs w:val="22"/>
              </w:rPr>
              <w:t xml:space="preserve"> и природных местообитаний видов растений и животных</w:t>
            </w:r>
            <w:proofErr w:type="gramEnd"/>
          </w:p>
        </w:tc>
        <w:tc>
          <w:tcPr>
            <w:tcW w:w="699" w:type="dxa"/>
            <w:shd w:val="clear" w:color="auto" w:fill="auto"/>
            <w:noWrap/>
            <w:hideMark/>
          </w:tcPr>
          <w:p w:rsidR="00DA451C" w:rsidRPr="00DA451C" w:rsidRDefault="00DA451C" w:rsidP="00DA451C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44,87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DA451C" w:rsidRPr="00DA451C" w:rsidRDefault="00DA451C" w:rsidP="00DA451C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47,86</w:t>
            </w:r>
          </w:p>
        </w:tc>
      </w:tr>
      <w:tr w:rsidR="00DA451C" w:rsidRPr="00DA451C" w:rsidTr="00F27EA7">
        <w:trPr>
          <w:trHeight w:val="1254"/>
        </w:trPr>
        <w:tc>
          <w:tcPr>
            <w:tcW w:w="866" w:type="dxa"/>
            <w:shd w:val="clear" w:color="auto" w:fill="auto"/>
            <w:hideMark/>
          </w:tcPr>
          <w:p w:rsidR="00DA451C" w:rsidRPr="00DA451C" w:rsidRDefault="00DA451C" w:rsidP="00CC1D05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8.2</w:t>
            </w:r>
          </w:p>
        </w:tc>
        <w:tc>
          <w:tcPr>
            <w:tcW w:w="7846" w:type="dxa"/>
            <w:shd w:val="clear" w:color="auto" w:fill="auto"/>
            <w:hideMark/>
          </w:tcPr>
          <w:p w:rsidR="00DA451C" w:rsidRPr="00DA451C" w:rsidRDefault="00DA451C" w:rsidP="00F27EA7">
            <w:pPr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Соблюдение правил поведения в окружающей среде. Бережное отношение к природе. Охрана биологических объектов</w:t>
            </w:r>
            <w:r w:rsidR="00F27EA7">
              <w:rPr>
                <w:color w:val="000000"/>
                <w:sz w:val="22"/>
                <w:szCs w:val="22"/>
              </w:rPr>
              <w:t xml:space="preserve">. </w:t>
            </w:r>
            <w:r w:rsidRPr="00DA451C">
              <w:rPr>
                <w:color w:val="000000"/>
                <w:sz w:val="22"/>
                <w:szCs w:val="22"/>
              </w:rPr>
              <w:t xml:space="preserve">Формирование представлений о значении биологических наук в решении </w:t>
            </w:r>
            <w:proofErr w:type="gramStart"/>
            <w:r w:rsidRPr="00DA451C">
              <w:rPr>
                <w:color w:val="000000"/>
                <w:sz w:val="22"/>
                <w:szCs w:val="22"/>
              </w:rPr>
              <w:t>проблем необходимости рационального природопользования защиты здоровья людей</w:t>
            </w:r>
            <w:proofErr w:type="gramEnd"/>
            <w:r w:rsidRPr="00DA451C">
              <w:rPr>
                <w:color w:val="000000"/>
                <w:sz w:val="22"/>
                <w:szCs w:val="22"/>
              </w:rPr>
              <w:t xml:space="preserve"> в условиях быстрого изменения экологического качества окружающей среды</w:t>
            </w:r>
          </w:p>
        </w:tc>
        <w:tc>
          <w:tcPr>
            <w:tcW w:w="699" w:type="dxa"/>
            <w:shd w:val="clear" w:color="auto" w:fill="auto"/>
            <w:noWrap/>
            <w:hideMark/>
          </w:tcPr>
          <w:p w:rsidR="00DA451C" w:rsidRPr="00DA451C" w:rsidRDefault="00DA451C" w:rsidP="00DA451C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39,05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DA451C" w:rsidRPr="00DA451C" w:rsidRDefault="00DA451C" w:rsidP="00DA451C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42,59</w:t>
            </w:r>
          </w:p>
        </w:tc>
      </w:tr>
      <w:tr w:rsidR="00DA451C" w:rsidRPr="00DA451C" w:rsidTr="00F27EA7">
        <w:trPr>
          <w:trHeight w:val="1966"/>
        </w:trPr>
        <w:tc>
          <w:tcPr>
            <w:tcW w:w="866" w:type="dxa"/>
            <w:shd w:val="clear" w:color="auto" w:fill="auto"/>
            <w:hideMark/>
          </w:tcPr>
          <w:p w:rsidR="00DA451C" w:rsidRPr="00DA451C" w:rsidRDefault="00DA451C" w:rsidP="00CC1D05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8.3</w:t>
            </w:r>
          </w:p>
        </w:tc>
        <w:tc>
          <w:tcPr>
            <w:tcW w:w="7846" w:type="dxa"/>
            <w:shd w:val="clear" w:color="auto" w:fill="auto"/>
            <w:hideMark/>
          </w:tcPr>
          <w:p w:rsidR="00DA451C" w:rsidRPr="00DA451C" w:rsidRDefault="00DA451C" w:rsidP="00DA451C">
            <w:pPr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Знать и понимать строение биологических объектов: клетки, генов и хромосом, вида и экосистем (структура).</w:t>
            </w:r>
            <w:r w:rsidRPr="00DA451C">
              <w:rPr>
                <w:color w:val="000000"/>
                <w:sz w:val="22"/>
                <w:szCs w:val="22"/>
              </w:rPr>
              <w:br/>
              <w:t>Уметь объяснять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организмы.</w:t>
            </w:r>
          </w:p>
        </w:tc>
        <w:tc>
          <w:tcPr>
            <w:tcW w:w="699" w:type="dxa"/>
            <w:shd w:val="clear" w:color="auto" w:fill="auto"/>
            <w:noWrap/>
            <w:hideMark/>
          </w:tcPr>
          <w:p w:rsidR="00DA451C" w:rsidRPr="00DA451C" w:rsidRDefault="00DA451C" w:rsidP="00DA451C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19,42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DA451C" w:rsidRPr="00DA451C" w:rsidRDefault="00DA451C" w:rsidP="00DA451C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22,17</w:t>
            </w:r>
          </w:p>
        </w:tc>
      </w:tr>
      <w:tr w:rsidR="00DA451C" w:rsidRPr="00DA451C" w:rsidTr="00F27EA7">
        <w:trPr>
          <w:trHeight w:val="790"/>
        </w:trPr>
        <w:tc>
          <w:tcPr>
            <w:tcW w:w="866" w:type="dxa"/>
            <w:shd w:val="clear" w:color="auto" w:fill="auto"/>
            <w:hideMark/>
          </w:tcPr>
          <w:p w:rsidR="00DA451C" w:rsidRPr="00DA451C" w:rsidRDefault="00DA451C" w:rsidP="00CC1D05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9.</w:t>
            </w:r>
          </w:p>
        </w:tc>
        <w:tc>
          <w:tcPr>
            <w:tcW w:w="7846" w:type="dxa"/>
            <w:shd w:val="clear" w:color="auto" w:fill="auto"/>
            <w:hideMark/>
          </w:tcPr>
          <w:p w:rsidR="00DA451C" w:rsidRPr="00DA451C" w:rsidRDefault="00DA451C" w:rsidP="00F27EA7">
            <w:pPr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Органы цветкового растения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699" w:type="dxa"/>
            <w:shd w:val="clear" w:color="auto" w:fill="auto"/>
            <w:noWrap/>
            <w:hideMark/>
          </w:tcPr>
          <w:p w:rsidR="00DA451C" w:rsidRPr="00DA451C" w:rsidRDefault="00DA451C" w:rsidP="00DA451C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60,16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DA451C" w:rsidRPr="00DA451C" w:rsidRDefault="00DA451C" w:rsidP="00DA451C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58,72</w:t>
            </w:r>
          </w:p>
        </w:tc>
      </w:tr>
      <w:tr w:rsidR="00DA451C" w:rsidRPr="00DA451C" w:rsidTr="00F27EA7">
        <w:trPr>
          <w:trHeight w:val="703"/>
        </w:trPr>
        <w:tc>
          <w:tcPr>
            <w:tcW w:w="866" w:type="dxa"/>
            <w:shd w:val="clear" w:color="auto" w:fill="auto"/>
            <w:hideMark/>
          </w:tcPr>
          <w:p w:rsidR="00DA451C" w:rsidRPr="00DA451C" w:rsidRDefault="00DA451C" w:rsidP="00CC1D05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10.1</w:t>
            </w:r>
          </w:p>
        </w:tc>
        <w:tc>
          <w:tcPr>
            <w:tcW w:w="7846" w:type="dxa"/>
            <w:shd w:val="clear" w:color="auto" w:fill="auto"/>
            <w:hideMark/>
          </w:tcPr>
          <w:p w:rsidR="00DA451C" w:rsidRPr="00DA451C" w:rsidRDefault="00DA451C" w:rsidP="00DA451C">
            <w:pPr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Приемы выращивания, размножения растений и ухода за ними. Умение создавать, 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699" w:type="dxa"/>
            <w:shd w:val="clear" w:color="auto" w:fill="auto"/>
            <w:noWrap/>
            <w:hideMark/>
          </w:tcPr>
          <w:p w:rsidR="00DA451C" w:rsidRPr="00DA451C" w:rsidRDefault="00DA451C" w:rsidP="00DA451C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88,42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DA451C" w:rsidRPr="00DA451C" w:rsidRDefault="00DA451C" w:rsidP="00DA451C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83,67</w:t>
            </w:r>
          </w:p>
        </w:tc>
      </w:tr>
      <w:tr w:rsidR="00DA451C" w:rsidRPr="00DA451C" w:rsidTr="00F27EA7">
        <w:trPr>
          <w:trHeight w:val="784"/>
        </w:trPr>
        <w:tc>
          <w:tcPr>
            <w:tcW w:w="866" w:type="dxa"/>
            <w:shd w:val="clear" w:color="auto" w:fill="auto"/>
            <w:hideMark/>
          </w:tcPr>
          <w:p w:rsidR="00DA451C" w:rsidRPr="00DA451C" w:rsidRDefault="00DA451C" w:rsidP="00CC1D05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10.2</w:t>
            </w:r>
          </w:p>
        </w:tc>
        <w:tc>
          <w:tcPr>
            <w:tcW w:w="7846" w:type="dxa"/>
            <w:shd w:val="clear" w:color="auto" w:fill="auto"/>
            <w:hideMark/>
          </w:tcPr>
          <w:p w:rsidR="00DA451C" w:rsidRPr="00DA451C" w:rsidRDefault="00DA451C" w:rsidP="00DA451C">
            <w:pPr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Приемы выращивания, размножения растений и ухода за ними. Умение создавать, 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699" w:type="dxa"/>
            <w:shd w:val="clear" w:color="auto" w:fill="auto"/>
            <w:noWrap/>
            <w:hideMark/>
          </w:tcPr>
          <w:p w:rsidR="00DA451C" w:rsidRPr="00DA451C" w:rsidRDefault="00DA451C" w:rsidP="00DA451C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82,59</w:t>
            </w:r>
          </w:p>
        </w:tc>
        <w:tc>
          <w:tcPr>
            <w:tcW w:w="775" w:type="dxa"/>
            <w:shd w:val="clear" w:color="auto" w:fill="auto"/>
            <w:noWrap/>
            <w:hideMark/>
          </w:tcPr>
          <w:p w:rsidR="00DA451C" w:rsidRPr="00DA451C" w:rsidRDefault="00DA451C" w:rsidP="00DA451C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76,85</w:t>
            </w:r>
          </w:p>
        </w:tc>
      </w:tr>
    </w:tbl>
    <w:p w:rsidR="008D632E" w:rsidRPr="00C04AAA" w:rsidRDefault="008D632E" w:rsidP="008D632E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b/>
          <w:noProof/>
          <w:szCs w:val="28"/>
        </w:rPr>
      </w:pPr>
    </w:p>
    <w:p w:rsidR="00DA451C" w:rsidRDefault="001C231E" w:rsidP="001C231E">
      <w:pPr>
        <w:tabs>
          <w:tab w:val="left" w:pos="0"/>
          <w:tab w:val="left" w:pos="284"/>
        </w:tabs>
        <w:jc w:val="center"/>
        <w:rPr>
          <w:rFonts w:ascii="TimesNewRoman,Italic" w:hAnsi="TimesNewRoman,Italic" w:cs="TimesNewRoman,Italic"/>
          <w:b/>
          <w:noProof/>
          <w:sz w:val="28"/>
          <w:szCs w:val="28"/>
        </w:rPr>
      </w:pPr>
      <w:r>
        <w:rPr>
          <w:rFonts w:ascii="TimesNewRoman,Italic" w:hAnsi="TimesNewRoman,Italic" w:cs="TimesNewRoman,Italic"/>
          <w:b/>
          <w:noProof/>
          <w:sz w:val="28"/>
          <w:szCs w:val="28"/>
        </w:rPr>
        <w:t>8 класс</w:t>
      </w:r>
    </w:p>
    <w:p w:rsidR="001C231E" w:rsidRDefault="001C231E" w:rsidP="001C231E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ab/>
      </w:r>
      <w:r>
        <w:rPr>
          <w:rFonts w:ascii="TimesNewRoman,Italic" w:hAnsi="TimesNewRoman,Italic" w:cs="TimesNewRoman,Italic"/>
          <w:iCs/>
          <w:sz w:val="28"/>
          <w:szCs w:val="28"/>
        </w:rPr>
        <w:tab/>
        <w:t xml:space="preserve">По 10 из 16-ти блоков проверяемых умений </w:t>
      </w:r>
      <w:r w:rsidR="002B352F">
        <w:rPr>
          <w:rFonts w:ascii="TimesNewRoman,Italic" w:hAnsi="TimesNewRoman,Italic" w:cs="TimesNewRoman,Italic"/>
          <w:iCs/>
          <w:sz w:val="28"/>
          <w:szCs w:val="28"/>
        </w:rPr>
        <w:t>процент</w:t>
      </w:r>
      <w:r>
        <w:rPr>
          <w:rFonts w:ascii="TimesNewRoman,Italic" w:hAnsi="TimesNewRoman,Italic" w:cs="TimesNewRoman,Italic"/>
          <w:iCs/>
          <w:sz w:val="28"/>
          <w:szCs w:val="28"/>
        </w:rPr>
        <w:t xml:space="preserve"> выполнения заданий участниками ВПР Нижегородской области в 8-ой параллели равен или превышает  средний показатель по РФ.</w:t>
      </w:r>
    </w:p>
    <w:p w:rsidR="001C231E" w:rsidRDefault="001C231E" w:rsidP="001C231E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ab/>
      </w:r>
      <w:r w:rsidR="00EE086B">
        <w:rPr>
          <w:rFonts w:ascii="TimesNewRoman,Italic" w:hAnsi="TimesNewRoman,Italic" w:cs="TimesNewRoman,Italic"/>
          <w:iCs/>
          <w:sz w:val="28"/>
          <w:szCs w:val="28"/>
        </w:rPr>
        <w:tab/>
      </w:r>
      <w:r>
        <w:rPr>
          <w:rFonts w:ascii="TimesNewRoman,Italic" w:hAnsi="TimesNewRoman,Italic" w:cs="TimesNewRoman,Italic"/>
          <w:iCs/>
          <w:sz w:val="28"/>
          <w:szCs w:val="28"/>
        </w:rPr>
        <w:t>По 6-ти блокам исследуемых умений показатель ниже, чем общероссийский: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26"/>
        <w:gridCol w:w="3426"/>
        <w:gridCol w:w="3427"/>
      </w:tblGrid>
      <w:tr w:rsidR="00C04AAA" w:rsidTr="00C04AAA">
        <w:tc>
          <w:tcPr>
            <w:tcW w:w="3426" w:type="dxa"/>
          </w:tcPr>
          <w:p w:rsidR="00C04AAA" w:rsidRDefault="00C04AAA" w:rsidP="00C04AAA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2. ниже на 0,45%</w:t>
            </w:r>
          </w:p>
          <w:p w:rsidR="00C04AAA" w:rsidRDefault="00C04AAA" w:rsidP="00C04AAA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7. ниже на 1,77%</w:t>
            </w:r>
          </w:p>
        </w:tc>
        <w:tc>
          <w:tcPr>
            <w:tcW w:w="3426" w:type="dxa"/>
          </w:tcPr>
          <w:p w:rsidR="00C04AAA" w:rsidRDefault="00C04AAA" w:rsidP="00C04AAA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8.</w:t>
            </w:r>
            <w:r w:rsidRPr="001C231E"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 xml:space="preserve"> </w:t>
            </w: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ниже на 1,07%</w:t>
            </w:r>
          </w:p>
          <w:p w:rsidR="00C04AAA" w:rsidRDefault="00C04AAA" w:rsidP="00C04AAA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10.</w:t>
            </w:r>
            <w:r w:rsidRPr="001C231E"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 xml:space="preserve"> </w:t>
            </w: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ниже на 1,55%</w:t>
            </w:r>
          </w:p>
        </w:tc>
        <w:tc>
          <w:tcPr>
            <w:tcW w:w="3427" w:type="dxa"/>
          </w:tcPr>
          <w:p w:rsidR="00C04AAA" w:rsidRDefault="00C04AAA" w:rsidP="00C04AAA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11.</w:t>
            </w:r>
            <w:r w:rsidRPr="001C231E"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 xml:space="preserve"> </w:t>
            </w: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ниже на 4,04%</w:t>
            </w:r>
          </w:p>
          <w:p w:rsidR="00C04AAA" w:rsidRDefault="00C04AAA" w:rsidP="00C04AAA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12. ниже на 1,14%</w:t>
            </w:r>
          </w:p>
        </w:tc>
      </w:tr>
    </w:tbl>
    <w:p w:rsidR="00C04AAA" w:rsidRPr="00C04AAA" w:rsidRDefault="00C04AAA" w:rsidP="001C231E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18"/>
          <w:szCs w:val="28"/>
        </w:rPr>
      </w:pPr>
    </w:p>
    <w:p w:rsidR="00FD5B18" w:rsidRPr="002965D3" w:rsidRDefault="00FD5B18" w:rsidP="00FD5B18">
      <w:pPr>
        <w:tabs>
          <w:tab w:val="left" w:pos="0"/>
          <w:tab w:val="left" w:pos="284"/>
        </w:tabs>
        <w:jc w:val="right"/>
        <w:rPr>
          <w:sz w:val="28"/>
        </w:rPr>
      </w:pPr>
      <w:r w:rsidRPr="002965D3">
        <w:rPr>
          <w:sz w:val="28"/>
        </w:rPr>
        <w:t>Диаграмма</w:t>
      </w:r>
      <w:r w:rsidR="00167F65">
        <w:rPr>
          <w:sz w:val="28"/>
        </w:rPr>
        <w:t xml:space="preserve"> 10</w:t>
      </w:r>
    </w:p>
    <w:p w:rsidR="008D632E" w:rsidRDefault="008D632E" w:rsidP="00FD5B18">
      <w:pPr>
        <w:tabs>
          <w:tab w:val="left" w:pos="0"/>
          <w:tab w:val="left" w:pos="284"/>
        </w:tabs>
        <w:jc w:val="right"/>
        <w:rPr>
          <w:rFonts w:ascii="TimesNewRoman,Italic" w:hAnsi="TimesNewRoman,Italic" w:cs="TimesNewRoman,Italic"/>
          <w:b/>
          <w:noProof/>
          <w:sz w:val="28"/>
          <w:szCs w:val="28"/>
        </w:rPr>
      </w:pPr>
    </w:p>
    <w:p w:rsidR="008D632E" w:rsidRDefault="008D632E" w:rsidP="00C04AAA">
      <w:pPr>
        <w:tabs>
          <w:tab w:val="left" w:pos="0"/>
          <w:tab w:val="left" w:pos="284"/>
        </w:tabs>
        <w:jc w:val="center"/>
        <w:rPr>
          <w:rFonts w:ascii="TimesNewRoman,Italic" w:hAnsi="TimesNewRoman,Italic" w:cs="TimesNewRoman,Italic"/>
          <w:b/>
          <w:noProof/>
          <w:sz w:val="28"/>
          <w:szCs w:val="28"/>
        </w:rPr>
      </w:pPr>
      <w:r w:rsidRPr="008D632E">
        <w:rPr>
          <w:rFonts w:ascii="TimesNewRoman,Italic" w:hAnsi="TimesNewRoman,Italic" w:cs="TimesNewRoman,Italic"/>
          <w:b/>
          <w:noProof/>
          <w:sz w:val="28"/>
          <w:szCs w:val="28"/>
        </w:rPr>
        <w:drawing>
          <wp:inline distT="0" distB="0" distL="0" distR="0">
            <wp:extent cx="5311707" cy="2494929"/>
            <wp:effectExtent l="19050" t="0" r="22293" b="621"/>
            <wp:docPr id="27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F27EA7" w:rsidRDefault="00F27EA7" w:rsidP="00976B03">
      <w:pPr>
        <w:tabs>
          <w:tab w:val="left" w:pos="0"/>
          <w:tab w:val="left" w:pos="284"/>
        </w:tabs>
        <w:jc w:val="right"/>
        <w:rPr>
          <w:rFonts w:ascii="TimesNewRoman,Italic" w:hAnsi="TimesNewRoman,Italic" w:cs="TimesNewRoman,Italic"/>
          <w:noProof/>
          <w:sz w:val="28"/>
          <w:szCs w:val="28"/>
        </w:rPr>
      </w:pPr>
    </w:p>
    <w:p w:rsidR="008D632E" w:rsidRPr="00976B03" w:rsidRDefault="00976B03" w:rsidP="00976B03">
      <w:pPr>
        <w:tabs>
          <w:tab w:val="left" w:pos="0"/>
          <w:tab w:val="left" w:pos="284"/>
        </w:tabs>
        <w:jc w:val="right"/>
        <w:rPr>
          <w:rFonts w:ascii="TimesNewRoman,Italic" w:hAnsi="TimesNewRoman,Italic" w:cs="TimesNewRoman,Italic"/>
          <w:noProof/>
          <w:sz w:val="28"/>
          <w:szCs w:val="28"/>
        </w:rPr>
      </w:pPr>
      <w:r w:rsidRPr="00976B03">
        <w:rPr>
          <w:rFonts w:ascii="TimesNewRoman,Italic" w:hAnsi="TimesNewRoman,Italic" w:cs="TimesNewRoman,Italic"/>
          <w:noProof/>
          <w:sz w:val="28"/>
          <w:szCs w:val="28"/>
        </w:rPr>
        <w:lastRenderedPageBreak/>
        <w:t>Таблица</w:t>
      </w:r>
      <w:r w:rsidR="00F97E26">
        <w:rPr>
          <w:rFonts w:ascii="TimesNewRoman,Italic" w:hAnsi="TimesNewRoman,Italic" w:cs="TimesNewRoman,Italic"/>
          <w:noProof/>
          <w:sz w:val="28"/>
          <w:szCs w:val="28"/>
        </w:rPr>
        <w:t xml:space="preserve"> 9</w:t>
      </w:r>
    </w:p>
    <w:p w:rsidR="00DA451C" w:rsidRPr="00C04AAA" w:rsidRDefault="00DA451C" w:rsidP="008D632E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b/>
          <w:noProof/>
          <w:szCs w:val="28"/>
        </w:rPr>
      </w:pPr>
    </w:p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6"/>
        <w:gridCol w:w="7903"/>
        <w:gridCol w:w="711"/>
        <w:gridCol w:w="711"/>
      </w:tblGrid>
      <w:tr w:rsidR="002057F7" w:rsidRPr="002057F7" w:rsidTr="00F27EA7">
        <w:trPr>
          <w:trHeight w:val="618"/>
        </w:trPr>
        <w:tc>
          <w:tcPr>
            <w:tcW w:w="896" w:type="dxa"/>
            <w:shd w:val="clear" w:color="auto" w:fill="auto"/>
            <w:vAlign w:val="center"/>
            <w:hideMark/>
          </w:tcPr>
          <w:p w:rsidR="002057F7" w:rsidRPr="00F27EA7" w:rsidRDefault="002057F7" w:rsidP="00A349C8">
            <w:pPr>
              <w:jc w:val="center"/>
              <w:rPr>
                <w:color w:val="000000"/>
              </w:rPr>
            </w:pPr>
            <w:r w:rsidRPr="00F27EA7">
              <w:rPr>
                <w:color w:val="000000"/>
              </w:rPr>
              <w:t xml:space="preserve">№ </w:t>
            </w:r>
            <w:r w:rsidR="00F27EA7">
              <w:rPr>
                <w:color w:val="000000"/>
              </w:rPr>
              <w:br/>
            </w:r>
            <w:r w:rsidRPr="00F27EA7">
              <w:rPr>
                <w:color w:val="000000"/>
              </w:rPr>
              <w:t>заданий</w:t>
            </w:r>
          </w:p>
        </w:tc>
        <w:tc>
          <w:tcPr>
            <w:tcW w:w="7908" w:type="dxa"/>
            <w:shd w:val="clear" w:color="auto" w:fill="auto"/>
            <w:vAlign w:val="center"/>
            <w:hideMark/>
          </w:tcPr>
          <w:p w:rsidR="002057F7" w:rsidRPr="00B313DB" w:rsidRDefault="002057F7" w:rsidP="00B313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313DB">
              <w:rPr>
                <w:b/>
                <w:bCs/>
                <w:color w:val="000000"/>
                <w:sz w:val="22"/>
                <w:szCs w:val="22"/>
              </w:rPr>
              <w:t>Блоки ПООП проверяемые требования (умения)</w:t>
            </w:r>
            <w:r w:rsidR="00EF51A5">
              <w:rPr>
                <w:b/>
                <w:bCs/>
                <w:color w:val="000000"/>
                <w:sz w:val="22"/>
                <w:szCs w:val="22"/>
              </w:rPr>
              <w:br/>
            </w:r>
            <w:r w:rsidRPr="00B313DB">
              <w:rPr>
                <w:b/>
                <w:bCs/>
                <w:color w:val="000000"/>
                <w:sz w:val="22"/>
                <w:szCs w:val="22"/>
              </w:rPr>
              <w:t xml:space="preserve"> в соответствии с ФГОС (</w:t>
            </w:r>
            <w:r w:rsidR="005E53E5" w:rsidRPr="00B313DB">
              <w:rPr>
                <w:b/>
                <w:bCs/>
                <w:color w:val="000000"/>
                <w:sz w:val="22"/>
                <w:szCs w:val="22"/>
              </w:rPr>
              <w:t>8 класс</w:t>
            </w:r>
            <w:r w:rsidRPr="00B313DB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706" w:type="dxa"/>
            <w:shd w:val="clear" w:color="auto" w:fill="auto"/>
            <w:noWrap/>
            <w:vAlign w:val="center"/>
            <w:hideMark/>
          </w:tcPr>
          <w:p w:rsidR="002057F7" w:rsidRPr="00B313DB" w:rsidRDefault="002057F7" w:rsidP="00B313D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313DB">
              <w:rPr>
                <w:b/>
                <w:color w:val="000000"/>
                <w:sz w:val="22"/>
                <w:szCs w:val="22"/>
              </w:rPr>
              <w:t>НО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2057F7" w:rsidRPr="00B313DB" w:rsidRDefault="002057F7" w:rsidP="00B313D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313DB">
              <w:rPr>
                <w:b/>
                <w:color w:val="000000"/>
                <w:sz w:val="22"/>
                <w:szCs w:val="22"/>
              </w:rPr>
              <w:t>РФ</w:t>
            </w:r>
          </w:p>
        </w:tc>
      </w:tr>
      <w:tr w:rsidR="002057F7" w:rsidRPr="002057F7" w:rsidTr="00F27EA7">
        <w:trPr>
          <w:trHeight w:val="1222"/>
        </w:trPr>
        <w:tc>
          <w:tcPr>
            <w:tcW w:w="896" w:type="dxa"/>
            <w:shd w:val="clear" w:color="auto" w:fill="auto"/>
            <w:noWrap/>
            <w:hideMark/>
          </w:tcPr>
          <w:p w:rsidR="002057F7" w:rsidRPr="002057F7" w:rsidRDefault="002057F7" w:rsidP="00A349C8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1.2</w:t>
            </w:r>
          </w:p>
        </w:tc>
        <w:tc>
          <w:tcPr>
            <w:tcW w:w="7908" w:type="dxa"/>
            <w:shd w:val="clear" w:color="auto" w:fill="auto"/>
            <w:hideMark/>
          </w:tcPr>
          <w:p w:rsidR="002057F7" w:rsidRPr="002057F7" w:rsidRDefault="002057F7" w:rsidP="002057F7">
            <w:pPr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 xml:space="preserve">Классификация организмов. Принципы классификации. Одноклеточные и многоклеточные организмы </w:t>
            </w:r>
            <w:r w:rsidRPr="002057F7">
              <w:rPr>
                <w:color w:val="000000"/>
                <w:sz w:val="22"/>
                <w:szCs w:val="22"/>
              </w:rPr>
              <w:br/>
              <w:t>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:rsidR="002057F7" w:rsidRPr="002057F7" w:rsidRDefault="002057F7" w:rsidP="002057F7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68,77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2057F7" w:rsidRPr="002057F7" w:rsidRDefault="002057F7" w:rsidP="002057F7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68,72</w:t>
            </w:r>
          </w:p>
        </w:tc>
      </w:tr>
      <w:tr w:rsidR="002057F7" w:rsidRPr="002057F7" w:rsidTr="00F27EA7">
        <w:trPr>
          <w:trHeight w:val="1239"/>
        </w:trPr>
        <w:tc>
          <w:tcPr>
            <w:tcW w:w="896" w:type="dxa"/>
            <w:shd w:val="clear" w:color="auto" w:fill="auto"/>
            <w:noWrap/>
            <w:hideMark/>
          </w:tcPr>
          <w:p w:rsidR="002057F7" w:rsidRPr="002057F7" w:rsidRDefault="002057F7" w:rsidP="00A349C8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1.2</w:t>
            </w:r>
          </w:p>
        </w:tc>
        <w:tc>
          <w:tcPr>
            <w:tcW w:w="7908" w:type="dxa"/>
            <w:shd w:val="clear" w:color="auto" w:fill="auto"/>
            <w:hideMark/>
          </w:tcPr>
          <w:p w:rsidR="002057F7" w:rsidRPr="002057F7" w:rsidRDefault="002057F7" w:rsidP="002057F7">
            <w:pPr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 xml:space="preserve"> Классификация организмов. Принципы классификации. Одноклеточные и многоклеточные организмы </w:t>
            </w:r>
            <w:r w:rsidRPr="002057F7">
              <w:rPr>
                <w:color w:val="000000"/>
                <w:sz w:val="22"/>
                <w:szCs w:val="22"/>
              </w:rPr>
              <w:br/>
              <w:t>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:rsidR="002057F7" w:rsidRPr="002057F7" w:rsidRDefault="002057F7" w:rsidP="002057F7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42,8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2057F7" w:rsidRPr="002057F7" w:rsidRDefault="002057F7" w:rsidP="002057F7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42,02</w:t>
            </w:r>
          </w:p>
        </w:tc>
      </w:tr>
      <w:tr w:rsidR="002057F7" w:rsidRPr="002057F7" w:rsidTr="00F27EA7">
        <w:trPr>
          <w:trHeight w:val="2074"/>
        </w:trPr>
        <w:tc>
          <w:tcPr>
            <w:tcW w:w="896" w:type="dxa"/>
            <w:shd w:val="clear" w:color="auto" w:fill="auto"/>
            <w:noWrap/>
            <w:hideMark/>
          </w:tcPr>
          <w:p w:rsidR="002057F7" w:rsidRPr="002057F7" w:rsidRDefault="002057F7" w:rsidP="00A349C8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7908" w:type="dxa"/>
            <w:shd w:val="clear" w:color="auto" w:fill="auto"/>
            <w:hideMark/>
          </w:tcPr>
          <w:p w:rsidR="002057F7" w:rsidRPr="002057F7" w:rsidRDefault="002057F7" w:rsidP="002057F7">
            <w:pPr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 xml:space="preserve">Многообразие цветковых растений и их значение в природе и жизни человека. Роль бактерий в природе, жизни человека. Роль грибов в природе, жизни человека. </w:t>
            </w:r>
            <w:r w:rsidRPr="002057F7">
              <w:rPr>
                <w:color w:val="000000"/>
                <w:sz w:val="22"/>
                <w:szCs w:val="22"/>
              </w:rPr>
              <w:br/>
              <w:t xml:space="preserve">Формирование основ экологической грамотности: способности оценивать последствия деятельности человека в природе; способности выбирать целевые и смысловые установки в своих действиях и поступках по отношению к живой природе, здоровью своему и окружающих; осознания необходимости действий по сохранению </w:t>
            </w:r>
            <w:proofErr w:type="spellStart"/>
            <w:r w:rsidRPr="002057F7">
              <w:rPr>
                <w:color w:val="000000"/>
                <w:sz w:val="22"/>
                <w:szCs w:val="22"/>
              </w:rPr>
              <w:t>биоразнообразия</w:t>
            </w:r>
            <w:proofErr w:type="spellEnd"/>
          </w:p>
        </w:tc>
        <w:tc>
          <w:tcPr>
            <w:tcW w:w="706" w:type="dxa"/>
            <w:shd w:val="clear" w:color="auto" w:fill="auto"/>
            <w:noWrap/>
            <w:hideMark/>
          </w:tcPr>
          <w:p w:rsidR="002057F7" w:rsidRPr="002057F7" w:rsidRDefault="002057F7" w:rsidP="002057F7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54,21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2057F7" w:rsidRPr="002057F7" w:rsidRDefault="002057F7" w:rsidP="002057F7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54,66</w:t>
            </w:r>
          </w:p>
        </w:tc>
      </w:tr>
      <w:tr w:rsidR="002057F7" w:rsidRPr="002057F7" w:rsidTr="00F27EA7">
        <w:trPr>
          <w:trHeight w:val="987"/>
        </w:trPr>
        <w:tc>
          <w:tcPr>
            <w:tcW w:w="896" w:type="dxa"/>
            <w:shd w:val="clear" w:color="auto" w:fill="auto"/>
            <w:noWrap/>
            <w:hideMark/>
          </w:tcPr>
          <w:p w:rsidR="002057F7" w:rsidRPr="002057F7" w:rsidRDefault="002057F7" w:rsidP="00A349C8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7908" w:type="dxa"/>
            <w:shd w:val="clear" w:color="auto" w:fill="auto"/>
            <w:hideMark/>
          </w:tcPr>
          <w:p w:rsidR="002057F7" w:rsidRPr="002057F7" w:rsidRDefault="002057F7" w:rsidP="002057F7">
            <w:pPr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 xml:space="preserve">Классификация организмов. Принципы классификации. </w:t>
            </w:r>
            <w:r w:rsidRPr="002057F7">
              <w:rPr>
                <w:color w:val="000000"/>
                <w:sz w:val="22"/>
                <w:szCs w:val="22"/>
              </w:rPr>
              <w:br/>
              <w:t>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:rsidR="002057F7" w:rsidRPr="002057F7" w:rsidRDefault="002057F7" w:rsidP="002057F7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78,43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2057F7" w:rsidRPr="002057F7" w:rsidRDefault="002057F7" w:rsidP="002057F7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74,25</w:t>
            </w:r>
          </w:p>
        </w:tc>
      </w:tr>
      <w:tr w:rsidR="002057F7" w:rsidRPr="002057F7" w:rsidTr="00F27EA7">
        <w:trPr>
          <w:trHeight w:val="958"/>
        </w:trPr>
        <w:tc>
          <w:tcPr>
            <w:tcW w:w="896" w:type="dxa"/>
            <w:shd w:val="clear" w:color="auto" w:fill="auto"/>
            <w:noWrap/>
            <w:hideMark/>
          </w:tcPr>
          <w:p w:rsidR="002057F7" w:rsidRPr="002057F7" w:rsidRDefault="002057F7" w:rsidP="00A349C8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7908" w:type="dxa"/>
            <w:shd w:val="clear" w:color="auto" w:fill="auto"/>
            <w:hideMark/>
          </w:tcPr>
          <w:p w:rsidR="002057F7" w:rsidRPr="002057F7" w:rsidRDefault="002057F7" w:rsidP="002057F7">
            <w:pPr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 xml:space="preserve">Царство Растения. Царство Бактерии. Царство Грибы </w:t>
            </w:r>
            <w:r w:rsidRPr="002057F7">
              <w:rPr>
                <w:color w:val="000000"/>
                <w:sz w:val="22"/>
                <w:szCs w:val="22"/>
              </w:rPr>
              <w:br/>
              <w:t>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 Смысловое чтение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:rsidR="002057F7" w:rsidRPr="002057F7" w:rsidRDefault="002057F7" w:rsidP="002057F7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65,42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2057F7" w:rsidRPr="002057F7" w:rsidRDefault="002057F7" w:rsidP="002057F7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62,96</w:t>
            </w:r>
          </w:p>
        </w:tc>
      </w:tr>
      <w:tr w:rsidR="002057F7" w:rsidRPr="002057F7" w:rsidTr="00F27EA7">
        <w:trPr>
          <w:trHeight w:val="349"/>
        </w:trPr>
        <w:tc>
          <w:tcPr>
            <w:tcW w:w="896" w:type="dxa"/>
            <w:shd w:val="clear" w:color="auto" w:fill="auto"/>
            <w:noWrap/>
            <w:hideMark/>
          </w:tcPr>
          <w:p w:rsidR="002057F7" w:rsidRPr="002057F7" w:rsidRDefault="002057F7" w:rsidP="00A349C8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7908" w:type="dxa"/>
            <w:shd w:val="clear" w:color="auto" w:fill="auto"/>
            <w:hideMark/>
          </w:tcPr>
          <w:p w:rsidR="002057F7" w:rsidRPr="002057F7" w:rsidRDefault="002057F7" w:rsidP="002057F7">
            <w:pPr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 xml:space="preserve">Царство Растения. Царство Бактерии. Царство Грибы </w:t>
            </w:r>
            <w:r w:rsidRPr="002057F7">
              <w:rPr>
                <w:color w:val="000000"/>
                <w:sz w:val="22"/>
                <w:szCs w:val="22"/>
              </w:rPr>
              <w:br/>
              <w:t>Смысловое чтение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:rsidR="002057F7" w:rsidRPr="002057F7" w:rsidRDefault="002057F7" w:rsidP="002057F7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54,72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2057F7" w:rsidRPr="002057F7" w:rsidRDefault="002057F7" w:rsidP="002057F7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53,46</w:t>
            </w:r>
          </w:p>
        </w:tc>
      </w:tr>
      <w:tr w:rsidR="002057F7" w:rsidRPr="002057F7" w:rsidTr="00F27EA7">
        <w:trPr>
          <w:trHeight w:val="1247"/>
        </w:trPr>
        <w:tc>
          <w:tcPr>
            <w:tcW w:w="896" w:type="dxa"/>
            <w:shd w:val="clear" w:color="auto" w:fill="auto"/>
            <w:noWrap/>
            <w:hideMark/>
          </w:tcPr>
          <w:p w:rsidR="002057F7" w:rsidRPr="002057F7" w:rsidRDefault="002057F7" w:rsidP="00A349C8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6.</w:t>
            </w:r>
          </w:p>
        </w:tc>
        <w:tc>
          <w:tcPr>
            <w:tcW w:w="7908" w:type="dxa"/>
            <w:shd w:val="clear" w:color="auto" w:fill="auto"/>
            <w:hideMark/>
          </w:tcPr>
          <w:p w:rsidR="002057F7" w:rsidRPr="002057F7" w:rsidRDefault="002057F7" w:rsidP="002057F7">
            <w:pPr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 xml:space="preserve">Царство Растения. Царство Грибы </w:t>
            </w:r>
            <w:r w:rsidRPr="002057F7">
              <w:rPr>
                <w:color w:val="000000"/>
                <w:sz w:val="22"/>
                <w:szCs w:val="22"/>
              </w:rPr>
              <w:br/>
              <w:t>Формирование системы научных знаний о живой природе, закономерностях ее развития, об исторически быстром сокращении биологического разнообразия в биосфере в результате деятельности человека для развития современных естественнонаучных представлений о картине мира</w:t>
            </w:r>
            <w:r w:rsidR="00880827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:rsidR="002057F7" w:rsidRPr="002057F7" w:rsidRDefault="002057F7" w:rsidP="002057F7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52,88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2057F7" w:rsidRPr="002057F7" w:rsidRDefault="002057F7" w:rsidP="002057F7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51,48</w:t>
            </w:r>
          </w:p>
        </w:tc>
      </w:tr>
      <w:tr w:rsidR="002057F7" w:rsidRPr="002057F7" w:rsidTr="00F27EA7">
        <w:trPr>
          <w:trHeight w:val="1251"/>
        </w:trPr>
        <w:tc>
          <w:tcPr>
            <w:tcW w:w="896" w:type="dxa"/>
            <w:shd w:val="clear" w:color="auto" w:fill="auto"/>
            <w:noWrap/>
            <w:hideMark/>
          </w:tcPr>
          <w:p w:rsidR="002057F7" w:rsidRPr="002057F7" w:rsidRDefault="002057F7" w:rsidP="00A349C8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7908" w:type="dxa"/>
            <w:shd w:val="clear" w:color="auto" w:fill="auto"/>
            <w:hideMark/>
          </w:tcPr>
          <w:p w:rsidR="002057F7" w:rsidRPr="002057F7" w:rsidRDefault="002057F7" w:rsidP="002057F7">
            <w:pPr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 xml:space="preserve">Царство Растения. Царство Бактерии. Царство Грибы </w:t>
            </w:r>
            <w:r w:rsidRPr="002057F7">
              <w:rPr>
                <w:color w:val="000000"/>
                <w:sz w:val="22"/>
                <w:szCs w:val="22"/>
              </w:rPr>
              <w:br/>
              <w:t xml:space="preserve">Умения устанавливать причинно-следственные связи, строить </w:t>
            </w:r>
            <w:proofErr w:type="gramStart"/>
            <w:r w:rsidRPr="002057F7">
              <w:rPr>
                <w:color w:val="000000"/>
                <w:sz w:val="22"/>
                <w:szCs w:val="22"/>
              </w:rPr>
              <w:t>логическое рассуждение</w:t>
            </w:r>
            <w:proofErr w:type="gramEnd"/>
            <w:r w:rsidRPr="002057F7">
              <w:rPr>
                <w:color w:val="000000"/>
                <w:sz w:val="22"/>
                <w:szCs w:val="22"/>
              </w:rPr>
              <w:t>, умозаключение (индуктивное, дедуктивное и по аналогии) и делать выводы. Формирование первоначальных систематизированных представлений о биологических объектах, процессах, явлениях, закономерностях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:rsidR="002057F7" w:rsidRPr="002057F7" w:rsidRDefault="002057F7" w:rsidP="002057F7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47,01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2057F7" w:rsidRPr="002057F7" w:rsidRDefault="002057F7" w:rsidP="002057F7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48,78</w:t>
            </w:r>
          </w:p>
        </w:tc>
      </w:tr>
      <w:tr w:rsidR="002057F7" w:rsidRPr="002057F7" w:rsidTr="00F27EA7">
        <w:trPr>
          <w:trHeight w:val="982"/>
        </w:trPr>
        <w:tc>
          <w:tcPr>
            <w:tcW w:w="896" w:type="dxa"/>
            <w:shd w:val="clear" w:color="auto" w:fill="auto"/>
            <w:noWrap/>
            <w:hideMark/>
          </w:tcPr>
          <w:p w:rsidR="002057F7" w:rsidRPr="002057F7" w:rsidRDefault="002057F7" w:rsidP="00A349C8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7908" w:type="dxa"/>
            <w:shd w:val="clear" w:color="auto" w:fill="auto"/>
            <w:hideMark/>
          </w:tcPr>
          <w:p w:rsidR="002057F7" w:rsidRPr="002057F7" w:rsidRDefault="002057F7" w:rsidP="002057F7">
            <w:pPr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 xml:space="preserve">Царство Растения. Царство Бактерии. Царство Грибы </w:t>
            </w:r>
            <w:r w:rsidRPr="002057F7">
              <w:rPr>
                <w:color w:val="000000"/>
                <w:sz w:val="22"/>
                <w:szCs w:val="22"/>
              </w:rPr>
              <w:br/>
              <w:t xml:space="preserve">Умения устанавливать причинно-следственные связи, строить </w:t>
            </w:r>
            <w:proofErr w:type="gramStart"/>
            <w:r w:rsidRPr="002057F7">
              <w:rPr>
                <w:color w:val="000000"/>
                <w:sz w:val="22"/>
                <w:szCs w:val="22"/>
              </w:rPr>
              <w:t>логическое рассуждение</w:t>
            </w:r>
            <w:proofErr w:type="gramEnd"/>
            <w:r w:rsidRPr="002057F7">
              <w:rPr>
                <w:color w:val="000000"/>
                <w:sz w:val="22"/>
                <w:szCs w:val="22"/>
              </w:rPr>
              <w:t>, умозаключение (индуктивное, дедуктивное и по аналогии) и делать выводы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:rsidR="002057F7" w:rsidRPr="002057F7" w:rsidRDefault="002057F7" w:rsidP="002057F7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34,82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2057F7" w:rsidRPr="002057F7" w:rsidRDefault="002057F7" w:rsidP="002057F7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35,89</w:t>
            </w:r>
          </w:p>
        </w:tc>
      </w:tr>
      <w:tr w:rsidR="002057F7" w:rsidRPr="002057F7" w:rsidTr="00F27EA7">
        <w:trPr>
          <w:trHeight w:val="519"/>
        </w:trPr>
        <w:tc>
          <w:tcPr>
            <w:tcW w:w="896" w:type="dxa"/>
            <w:shd w:val="clear" w:color="auto" w:fill="auto"/>
            <w:noWrap/>
            <w:hideMark/>
          </w:tcPr>
          <w:p w:rsidR="002057F7" w:rsidRPr="002057F7" w:rsidRDefault="002057F7" w:rsidP="00A349C8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9.</w:t>
            </w:r>
          </w:p>
        </w:tc>
        <w:tc>
          <w:tcPr>
            <w:tcW w:w="7908" w:type="dxa"/>
            <w:shd w:val="clear" w:color="auto" w:fill="auto"/>
            <w:hideMark/>
          </w:tcPr>
          <w:p w:rsidR="002057F7" w:rsidRPr="002057F7" w:rsidRDefault="002057F7" w:rsidP="00F27EA7">
            <w:pPr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Царство Растения. Умения создавать, 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:rsidR="002057F7" w:rsidRPr="002057F7" w:rsidRDefault="002057F7" w:rsidP="002057F7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72,8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2057F7" w:rsidRPr="002057F7" w:rsidRDefault="002057F7" w:rsidP="002057F7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71,64</w:t>
            </w:r>
          </w:p>
        </w:tc>
      </w:tr>
      <w:tr w:rsidR="002057F7" w:rsidRPr="002057F7" w:rsidTr="00F27EA7">
        <w:trPr>
          <w:trHeight w:val="413"/>
        </w:trPr>
        <w:tc>
          <w:tcPr>
            <w:tcW w:w="896" w:type="dxa"/>
            <w:shd w:val="clear" w:color="auto" w:fill="auto"/>
            <w:noWrap/>
            <w:hideMark/>
          </w:tcPr>
          <w:p w:rsidR="002057F7" w:rsidRPr="002057F7" w:rsidRDefault="002057F7" w:rsidP="00A349C8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10.</w:t>
            </w:r>
          </w:p>
        </w:tc>
        <w:tc>
          <w:tcPr>
            <w:tcW w:w="7908" w:type="dxa"/>
            <w:shd w:val="clear" w:color="auto" w:fill="auto"/>
            <w:hideMark/>
          </w:tcPr>
          <w:p w:rsidR="002057F7" w:rsidRPr="002057F7" w:rsidRDefault="002057F7" w:rsidP="00F27EA7">
            <w:pPr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Царство Растения. Умения создавать, 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:rsidR="002057F7" w:rsidRPr="002057F7" w:rsidRDefault="002057F7" w:rsidP="002057F7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25,05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2057F7" w:rsidRPr="002057F7" w:rsidRDefault="002057F7" w:rsidP="002057F7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26,6</w:t>
            </w:r>
          </w:p>
        </w:tc>
      </w:tr>
      <w:tr w:rsidR="002057F7" w:rsidRPr="002057F7" w:rsidTr="00F27EA7">
        <w:trPr>
          <w:trHeight w:val="1611"/>
        </w:trPr>
        <w:tc>
          <w:tcPr>
            <w:tcW w:w="896" w:type="dxa"/>
            <w:shd w:val="clear" w:color="auto" w:fill="auto"/>
            <w:noWrap/>
            <w:hideMark/>
          </w:tcPr>
          <w:p w:rsidR="002057F7" w:rsidRPr="002057F7" w:rsidRDefault="002057F7" w:rsidP="00A349C8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11.</w:t>
            </w:r>
          </w:p>
        </w:tc>
        <w:tc>
          <w:tcPr>
            <w:tcW w:w="7908" w:type="dxa"/>
            <w:shd w:val="clear" w:color="auto" w:fill="auto"/>
            <w:hideMark/>
          </w:tcPr>
          <w:p w:rsidR="002057F7" w:rsidRPr="002057F7" w:rsidRDefault="002057F7" w:rsidP="002057F7">
            <w:pPr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 xml:space="preserve"> Царство Растения. Царство Бактерии. Царство Грибы </w:t>
            </w:r>
            <w:r w:rsidRPr="002057F7">
              <w:rPr>
                <w:color w:val="000000"/>
                <w:sz w:val="22"/>
                <w:szCs w:val="22"/>
              </w:rPr>
              <w:br/>
              <w:t xml:space="preserve">Умения устанавливать причинно-следственные связи, строить </w:t>
            </w:r>
            <w:proofErr w:type="gramStart"/>
            <w:r w:rsidRPr="002057F7">
              <w:rPr>
                <w:color w:val="000000"/>
                <w:sz w:val="22"/>
                <w:szCs w:val="22"/>
              </w:rPr>
              <w:t>логическое рассуждение</w:t>
            </w:r>
            <w:proofErr w:type="gramEnd"/>
            <w:r w:rsidRPr="002057F7">
              <w:rPr>
                <w:color w:val="000000"/>
                <w:sz w:val="22"/>
                <w:szCs w:val="22"/>
              </w:rPr>
              <w:t>, умозаключение (индуктивное, дедуктивное и по аналогии) и делать выводы. Формирование системы научных знаний о живой природе, закономерностях ее развития, об исторически быстром сокращении биологического разнообразия в биосфере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:rsidR="002057F7" w:rsidRPr="002057F7" w:rsidRDefault="002057F7" w:rsidP="002057F7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46,26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2057F7" w:rsidRPr="002057F7" w:rsidRDefault="002057F7" w:rsidP="002057F7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50,3</w:t>
            </w:r>
          </w:p>
        </w:tc>
      </w:tr>
      <w:tr w:rsidR="002057F7" w:rsidRPr="002057F7" w:rsidTr="00F27EA7">
        <w:trPr>
          <w:trHeight w:val="974"/>
        </w:trPr>
        <w:tc>
          <w:tcPr>
            <w:tcW w:w="896" w:type="dxa"/>
            <w:shd w:val="clear" w:color="auto" w:fill="auto"/>
            <w:noWrap/>
            <w:hideMark/>
          </w:tcPr>
          <w:p w:rsidR="002057F7" w:rsidRPr="002057F7" w:rsidRDefault="002057F7" w:rsidP="00A349C8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lastRenderedPageBreak/>
              <w:t>12.</w:t>
            </w:r>
          </w:p>
        </w:tc>
        <w:tc>
          <w:tcPr>
            <w:tcW w:w="7908" w:type="dxa"/>
            <w:shd w:val="clear" w:color="auto" w:fill="auto"/>
            <w:hideMark/>
          </w:tcPr>
          <w:p w:rsidR="002057F7" w:rsidRPr="002057F7" w:rsidRDefault="002057F7" w:rsidP="002057F7">
            <w:pPr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 xml:space="preserve">Царство Растения. Царство Бактерии. Царство Грибы </w:t>
            </w:r>
            <w:r w:rsidRPr="002057F7">
              <w:rPr>
                <w:color w:val="000000"/>
                <w:sz w:val="22"/>
                <w:szCs w:val="22"/>
              </w:rPr>
              <w:br/>
              <w:t>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:rsidR="002057F7" w:rsidRPr="002057F7" w:rsidRDefault="002057F7" w:rsidP="002057F7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30,4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2057F7" w:rsidRPr="002057F7" w:rsidRDefault="002057F7" w:rsidP="002057F7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31,18</w:t>
            </w:r>
          </w:p>
        </w:tc>
      </w:tr>
      <w:tr w:rsidR="002057F7" w:rsidRPr="002057F7" w:rsidTr="00B71CCD">
        <w:trPr>
          <w:trHeight w:val="1241"/>
        </w:trPr>
        <w:tc>
          <w:tcPr>
            <w:tcW w:w="896" w:type="dxa"/>
            <w:shd w:val="clear" w:color="auto" w:fill="auto"/>
            <w:noWrap/>
            <w:hideMark/>
          </w:tcPr>
          <w:p w:rsidR="002057F7" w:rsidRPr="002057F7" w:rsidRDefault="002057F7" w:rsidP="00A349C8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13.1</w:t>
            </w:r>
          </w:p>
        </w:tc>
        <w:tc>
          <w:tcPr>
            <w:tcW w:w="7908" w:type="dxa"/>
            <w:shd w:val="clear" w:color="auto" w:fill="auto"/>
            <w:hideMark/>
          </w:tcPr>
          <w:p w:rsidR="002057F7" w:rsidRPr="002057F7" w:rsidRDefault="002057F7" w:rsidP="002057F7">
            <w:pPr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 xml:space="preserve">Царство Растения. </w:t>
            </w:r>
            <w:r w:rsidRPr="002057F7">
              <w:rPr>
                <w:color w:val="000000"/>
                <w:sz w:val="22"/>
                <w:szCs w:val="22"/>
              </w:rPr>
              <w:br/>
              <w:t>Формирование системы научных знаний о живой природе, закономерностях ее развития, об исторически быстром сокращении биологического разнообразия в биосфере в результате деятельности человека для развития современных естественнонаучных представлений о картине мира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:rsidR="002057F7" w:rsidRPr="002057F7" w:rsidRDefault="002057F7" w:rsidP="002057F7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69,95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2057F7" w:rsidRPr="002057F7" w:rsidRDefault="002057F7" w:rsidP="002057F7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68,11</w:t>
            </w:r>
          </w:p>
        </w:tc>
      </w:tr>
      <w:tr w:rsidR="002057F7" w:rsidRPr="002057F7" w:rsidTr="00B71CCD">
        <w:trPr>
          <w:trHeight w:val="1245"/>
        </w:trPr>
        <w:tc>
          <w:tcPr>
            <w:tcW w:w="896" w:type="dxa"/>
            <w:shd w:val="clear" w:color="auto" w:fill="auto"/>
            <w:noWrap/>
            <w:hideMark/>
          </w:tcPr>
          <w:p w:rsidR="002057F7" w:rsidRPr="002057F7" w:rsidRDefault="002057F7" w:rsidP="00A349C8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13.2</w:t>
            </w:r>
          </w:p>
        </w:tc>
        <w:tc>
          <w:tcPr>
            <w:tcW w:w="7908" w:type="dxa"/>
            <w:shd w:val="clear" w:color="auto" w:fill="auto"/>
            <w:hideMark/>
          </w:tcPr>
          <w:p w:rsidR="002057F7" w:rsidRPr="002057F7" w:rsidRDefault="002057F7" w:rsidP="002057F7">
            <w:pPr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 xml:space="preserve">Царство Растения. </w:t>
            </w:r>
            <w:r w:rsidRPr="002057F7">
              <w:rPr>
                <w:color w:val="000000"/>
                <w:sz w:val="22"/>
                <w:szCs w:val="22"/>
              </w:rPr>
              <w:br/>
              <w:t>Формирование системы научных знаний о живой природе, закономерностях ее развития, об исторически быстром сокращении биологического разнообразия в биосфере в результате деятельности человека для развития современных естественнонаучных представлений о картине мира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:rsidR="002057F7" w:rsidRPr="002057F7" w:rsidRDefault="002057F7" w:rsidP="002057F7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41,68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2057F7" w:rsidRPr="002057F7" w:rsidRDefault="002057F7" w:rsidP="002057F7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40,4</w:t>
            </w:r>
          </w:p>
        </w:tc>
      </w:tr>
      <w:tr w:rsidR="002057F7" w:rsidRPr="002057F7" w:rsidTr="00B71CCD">
        <w:trPr>
          <w:trHeight w:val="1250"/>
        </w:trPr>
        <w:tc>
          <w:tcPr>
            <w:tcW w:w="896" w:type="dxa"/>
            <w:shd w:val="clear" w:color="auto" w:fill="auto"/>
            <w:noWrap/>
            <w:hideMark/>
          </w:tcPr>
          <w:p w:rsidR="002057F7" w:rsidRPr="002057F7" w:rsidRDefault="002057F7" w:rsidP="00A349C8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13.3</w:t>
            </w:r>
          </w:p>
        </w:tc>
        <w:tc>
          <w:tcPr>
            <w:tcW w:w="7908" w:type="dxa"/>
            <w:shd w:val="clear" w:color="auto" w:fill="auto"/>
            <w:hideMark/>
          </w:tcPr>
          <w:p w:rsidR="002057F7" w:rsidRPr="002057F7" w:rsidRDefault="002057F7" w:rsidP="002057F7">
            <w:pPr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 xml:space="preserve"> Царство Растения. </w:t>
            </w:r>
            <w:r w:rsidRPr="002057F7">
              <w:rPr>
                <w:color w:val="000000"/>
                <w:sz w:val="22"/>
                <w:szCs w:val="22"/>
              </w:rPr>
              <w:br/>
              <w:t>Формирование системы научных знаний о живой природе, закономерностях ее развития, об исторически быстром сокращении биологического разнообразия в биосфере в результате деятельности человека для развития современных естественнонаучных представлений о картине мира</w:t>
            </w:r>
          </w:p>
        </w:tc>
        <w:tc>
          <w:tcPr>
            <w:tcW w:w="706" w:type="dxa"/>
            <w:shd w:val="clear" w:color="auto" w:fill="auto"/>
            <w:noWrap/>
            <w:hideMark/>
          </w:tcPr>
          <w:p w:rsidR="002057F7" w:rsidRPr="002057F7" w:rsidRDefault="002057F7" w:rsidP="002057F7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63,69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2057F7" w:rsidRPr="002057F7" w:rsidRDefault="002057F7" w:rsidP="002057F7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62,01</w:t>
            </w:r>
          </w:p>
        </w:tc>
      </w:tr>
    </w:tbl>
    <w:p w:rsidR="00DA451C" w:rsidRPr="00C04AAA" w:rsidRDefault="00DA451C" w:rsidP="008D632E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b/>
          <w:noProof/>
          <w:sz w:val="22"/>
          <w:szCs w:val="28"/>
        </w:rPr>
      </w:pPr>
    </w:p>
    <w:p w:rsidR="00DA451C" w:rsidRDefault="004023B3" w:rsidP="004023B3">
      <w:pPr>
        <w:tabs>
          <w:tab w:val="left" w:pos="0"/>
          <w:tab w:val="left" w:pos="284"/>
        </w:tabs>
        <w:jc w:val="center"/>
        <w:rPr>
          <w:rFonts w:ascii="TimesNewRoman,Italic" w:hAnsi="TimesNewRoman,Italic" w:cs="TimesNewRoman,Italic"/>
          <w:b/>
          <w:noProof/>
          <w:sz w:val="28"/>
          <w:szCs w:val="28"/>
        </w:rPr>
      </w:pPr>
      <w:r>
        <w:rPr>
          <w:rFonts w:ascii="TimesNewRoman,Italic" w:hAnsi="TimesNewRoman,Italic" w:cs="TimesNewRoman,Italic"/>
          <w:b/>
          <w:noProof/>
          <w:sz w:val="28"/>
          <w:szCs w:val="28"/>
        </w:rPr>
        <w:t>9 класс</w:t>
      </w:r>
    </w:p>
    <w:p w:rsidR="004023B3" w:rsidRDefault="004023B3" w:rsidP="004023B3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ab/>
      </w:r>
      <w:r>
        <w:rPr>
          <w:rFonts w:ascii="TimesNewRoman,Italic" w:hAnsi="TimesNewRoman,Italic" w:cs="TimesNewRoman,Italic"/>
          <w:iCs/>
          <w:sz w:val="28"/>
          <w:szCs w:val="28"/>
        </w:rPr>
        <w:tab/>
        <w:t>По 1</w:t>
      </w:r>
      <w:r w:rsidR="00EB16FD">
        <w:rPr>
          <w:rFonts w:ascii="TimesNewRoman,Italic" w:hAnsi="TimesNewRoman,Italic" w:cs="TimesNewRoman,Italic"/>
          <w:iCs/>
          <w:sz w:val="28"/>
          <w:szCs w:val="28"/>
        </w:rPr>
        <w:t>2</w:t>
      </w:r>
      <w:r>
        <w:rPr>
          <w:rFonts w:ascii="TimesNewRoman,Italic" w:hAnsi="TimesNewRoman,Italic" w:cs="TimesNewRoman,Italic"/>
          <w:iCs/>
          <w:sz w:val="28"/>
          <w:szCs w:val="28"/>
        </w:rPr>
        <w:t xml:space="preserve"> из 22-х блоков проверяемых умений </w:t>
      </w:r>
      <w:r w:rsidR="002B352F">
        <w:rPr>
          <w:rFonts w:ascii="TimesNewRoman,Italic" w:hAnsi="TimesNewRoman,Italic" w:cs="TimesNewRoman,Italic"/>
          <w:iCs/>
          <w:sz w:val="28"/>
          <w:szCs w:val="28"/>
        </w:rPr>
        <w:t>процент</w:t>
      </w:r>
      <w:r>
        <w:rPr>
          <w:rFonts w:ascii="TimesNewRoman,Italic" w:hAnsi="TimesNewRoman,Italic" w:cs="TimesNewRoman,Italic"/>
          <w:iCs/>
          <w:sz w:val="28"/>
          <w:szCs w:val="28"/>
        </w:rPr>
        <w:t xml:space="preserve"> выполнения заданий участниками ВПР Нижегородской области в 9-ой параллели равен или превышает  средний показатель по РФ.</w:t>
      </w:r>
    </w:p>
    <w:p w:rsidR="004023B3" w:rsidRDefault="004023B3" w:rsidP="004023B3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ab/>
      </w:r>
      <w:r>
        <w:rPr>
          <w:rFonts w:ascii="TimesNewRoman,Italic" w:hAnsi="TimesNewRoman,Italic" w:cs="TimesNewRoman,Italic"/>
          <w:iCs/>
          <w:sz w:val="28"/>
          <w:szCs w:val="28"/>
        </w:rPr>
        <w:tab/>
        <w:t xml:space="preserve">По </w:t>
      </w:r>
      <w:r w:rsidR="00EB16FD">
        <w:rPr>
          <w:rFonts w:ascii="TimesNewRoman,Italic" w:hAnsi="TimesNewRoman,Italic" w:cs="TimesNewRoman,Italic"/>
          <w:iCs/>
          <w:sz w:val="28"/>
          <w:szCs w:val="28"/>
        </w:rPr>
        <w:t>10</w:t>
      </w:r>
      <w:r>
        <w:rPr>
          <w:rFonts w:ascii="TimesNewRoman,Italic" w:hAnsi="TimesNewRoman,Italic" w:cs="TimesNewRoman,Italic"/>
          <w:iCs/>
          <w:sz w:val="28"/>
          <w:szCs w:val="28"/>
        </w:rPr>
        <w:t>-ти блокам исследуемых умений показатель ниже, чем общероссийский:</w:t>
      </w:r>
    </w:p>
    <w:tbl>
      <w:tblPr>
        <w:tblStyle w:val="aa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71"/>
        <w:gridCol w:w="3071"/>
        <w:gridCol w:w="3072"/>
      </w:tblGrid>
      <w:tr w:rsidR="00C04AAA" w:rsidTr="00C04AAA">
        <w:tc>
          <w:tcPr>
            <w:tcW w:w="3071" w:type="dxa"/>
          </w:tcPr>
          <w:p w:rsidR="00C04AAA" w:rsidRDefault="00C04AAA" w:rsidP="00C04AAA">
            <w:pPr>
              <w:tabs>
                <w:tab w:val="left" w:pos="0"/>
                <w:tab w:val="left" w:pos="284"/>
              </w:tabs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2.4 ниже на 2,15%</w:t>
            </w:r>
          </w:p>
          <w:p w:rsidR="00C04AAA" w:rsidRDefault="00C04AAA" w:rsidP="00C04AAA">
            <w:pPr>
              <w:tabs>
                <w:tab w:val="left" w:pos="0"/>
                <w:tab w:val="left" w:pos="284"/>
              </w:tabs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5.2 ниже на 3,74%</w:t>
            </w:r>
          </w:p>
          <w:p w:rsidR="00C04AAA" w:rsidRDefault="00C04AAA" w:rsidP="00C04AAA">
            <w:pPr>
              <w:tabs>
                <w:tab w:val="left" w:pos="0"/>
                <w:tab w:val="left" w:pos="284"/>
              </w:tabs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6.2 ниже на 0,44%</w:t>
            </w:r>
          </w:p>
          <w:p w:rsidR="00C04AAA" w:rsidRDefault="00C04AAA" w:rsidP="00C04AAA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</w:p>
        </w:tc>
        <w:tc>
          <w:tcPr>
            <w:tcW w:w="3071" w:type="dxa"/>
          </w:tcPr>
          <w:p w:rsidR="00C04AAA" w:rsidRDefault="00C04AAA" w:rsidP="00C04AAA">
            <w:pPr>
              <w:tabs>
                <w:tab w:val="left" w:pos="0"/>
                <w:tab w:val="left" w:pos="284"/>
              </w:tabs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7.   ниже на 0,93%</w:t>
            </w:r>
          </w:p>
          <w:p w:rsidR="00C04AAA" w:rsidRDefault="00C04AAA" w:rsidP="00C04AAA">
            <w:pPr>
              <w:tabs>
                <w:tab w:val="left" w:pos="0"/>
                <w:tab w:val="left" w:pos="284"/>
              </w:tabs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8.1 ниже на 0,14%</w:t>
            </w:r>
          </w:p>
          <w:p w:rsidR="00C04AAA" w:rsidRDefault="00C04AAA" w:rsidP="00C04AAA">
            <w:pPr>
              <w:tabs>
                <w:tab w:val="left" w:pos="0"/>
                <w:tab w:val="left" w:pos="284"/>
              </w:tabs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8.2 ниже на 0,59%</w:t>
            </w:r>
          </w:p>
          <w:p w:rsidR="00C04AAA" w:rsidRDefault="00C04AAA" w:rsidP="00C04AAA">
            <w:pPr>
              <w:tabs>
                <w:tab w:val="left" w:pos="0"/>
                <w:tab w:val="left" w:pos="284"/>
              </w:tabs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10.2 ниже на 4,57%</w:t>
            </w:r>
          </w:p>
        </w:tc>
        <w:tc>
          <w:tcPr>
            <w:tcW w:w="3072" w:type="dxa"/>
          </w:tcPr>
          <w:p w:rsidR="00C04AAA" w:rsidRDefault="00C04AAA" w:rsidP="00C04AAA">
            <w:pPr>
              <w:tabs>
                <w:tab w:val="left" w:pos="0"/>
                <w:tab w:val="left" w:pos="284"/>
              </w:tabs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11.   ниже на 1,82%</w:t>
            </w:r>
          </w:p>
          <w:p w:rsidR="00C04AAA" w:rsidRDefault="00C04AAA" w:rsidP="00C04AAA">
            <w:pPr>
              <w:tabs>
                <w:tab w:val="left" w:pos="0"/>
                <w:tab w:val="left" w:pos="284"/>
              </w:tabs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13.1 ниже на 2,2%</w:t>
            </w:r>
          </w:p>
          <w:p w:rsidR="00C04AAA" w:rsidRDefault="00C04AAA" w:rsidP="00C04AAA">
            <w:pPr>
              <w:tabs>
                <w:tab w:val="left" w:pos="0"/>
                <w:tab w:val="left" w:pos="284"/>
              </w:tabs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  <w:r>
              <w:rPr>
                <w:rFonts w:ascii="TimesNewRoman,Italic" w:hAnsi="TimesNewRoman,Italic" w:cs="TimesNewRoman,Italic"/>
                <w:iCs/>
                <w:sz w:val="28"/>
                <w:szCs w:val="28"/>
              </w:rPr>
              <w:t>13.2 ниже на 1,21%</w:t>
            </w:r>
          </w:p>
          <w:p w:rsidR="00C04AAA" w:rsidRDefault="00C04AAA" w:rsidP="00C04AAA">
            <w:pPr>
              <w:tabs>
                <w:tab w:val="left" w:pos="0"/>
                <w:tab w:val="left" w:pos="284"/>
              </w:tabs>
              <w:jc w:val="center"/>
              <w:rPr>
                <w:rFonts w:ascii="TimesNewRoman,Italic" w:hAnsi="TimesNewRoman,Italic" w:cs="TimesNewRoman,Italic"/>
                <w:iCs/>
                <w:sz w:val="28"/>
                <w:szCs w:val="28"/>
              </w:rPr>
            </w:pPr>
          </w:p>
        </w:tc>
      </w:tr>
    </w:tbl>
    <w:p w:rsidR="00C04AAA" w:rsidRDefault="00C04AAA" w:rsidP="004023B3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  <w:sectPr w:rsidR="00C04AAA" w:rsidSect="00FC04DE">
          <w:type w:val="continuous"/>
          <w:pgSz w:w="11906" w:h="16838"/>
          <w:pgMar w:top="709" w:right="850" w:bottom="851" w:left="993" w:header="708" w:footer="83" w:gutter="0"/>
          <w:cols w:space="708"/>
          <w:docGrid w:linePitch="360"/>
        </w:sectPr>
      </w:pPr>
    </w:p>
    <w:p w:rsidR="00FD5B18" w:rsidRPr="002965D3" w:rsidRDefault="00FD5B18" w:rsidP="00FD5B18">
      <w:pPr>
        <w:tabs>
          <w:tab w:val="left" w:pos="0"/>
          <w:tab w:val="left" w:pos="284"/>
        </w:tabs>
        <w:jc w:val="right"/>
        <w:rPr>
          <w:sz w:val="28"/>
        </w:rPr>
      </w:pPr>
      <w:r w:rsidRPr="002965D3">
        <w:rPr>
          <w:sz w:val="28"/>
        </w:rPr>
        <w:lastRenderedPageBreak/>
        <w:t>Диаграмма</w:t>
      </w:r>
      <w:r w:rsidR="00167F65">
        <w:rPr>
          <w:sz w:val="28"/>
        </w:rPr>
        <w:t xml:space="preserve"> 11</w:t>
      </w:r>
    </w:p>
    <w:p w:rsidR="008D632E" w:rsidRDefault="008D632E" w:rsidP="008D632E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b/>
          <w:noProof/>
          <w:sz w:val="28"/>
          <w:szCs w:val="28"/>
        </w:rPr>
      </w:pPr>
      <w:r w:rsidRPr="008D632E">
        <w:rPr>
          <w:rFonts w:ascii="TimesNewRoman,Italic" w:hAnsi="TimesNewRoman,Italic" w:cs="TimesNewRoman,Italic"/>
          <w:b/>
          <w:noProof/>
          <w:sz w:val="28"/>
          <w:szCs w:val="28"/>
        </w:rPr>
        <w:drawing>
          <wp:inline distT="0" distB="0" distL="0" distR="0">
            <wp:extent cx="6265653" cy="2227634"/>
            <wp:effectExtent l="19050" t="0" r="20847" b="1216"/>
            <wp:docPr id="28" name="Диаграмма 2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8D632E" w:rsidRPr="00B26799" w:rsidRDefault="00B26799" w:rsidP="00976B03">
      <w:pPr>
        <w:tabs>
          <w:tab w:val="left" w:pos="0"/>
          <w:tab w:val="left" w:pos="284"/>
        </w:tabs>
        <w:jc w:val="right"/>
        <w:rPr>
          <w:rFonts w:ascii="TimesNewRoman,Italic" w:hAnsi="TimesNewRoman,Italic" w:cs="TimesNewRoman,Italic"/>
          <w:noProof/>
          <w:sz w:val="28"/>
          <w:szCs w:val="28"/>
        </w:rPr>
      </w:pPr>
      <w:r w:rsidRPr="00B26799">
        <w:rPr>
          <w:rFonts w:ascii="TimesNewRoman,Italic" w:hAnsi="TimesNewRoman,Italic" w:cs="TimesNewRoman,Italic"/>
          <w:noProof/>
          <w:sz w:val="28"/>
          <w:szCs w:val="28"/>
        </w:rPr>
        <w:t>Таблица</w:t>
      </w:r>
      <w:r w:rsidR="00B6712A">
        <w:rPr>
          <w:rFonts w:ascii="TimesNewRoman,Italic" w:hAnsi="TimesNewRoman,Italic" w:cs="TimesNewRoman,Italic"/>
          <w:noProof/>
          <w:sz w:val="28"/>
          <w:szCs w:val="28"/>
        </w:rPr>
        <w:t xml:space="preserve"> 1</w:t>
      </w:r>
      <w:r w:rsidR="00F97E26">
        <w:rPr>
          <w:rFonts w:ascii="TimesNewRoman,Italic" w:hAnsi="TimesNewRoman,Italic" w:cs="TimesNewRoman,Italic"/>
          <w:noProof/>
          <w:sz w:val="28"/>
          <w:szCs w:val="28"/>
        </w:rPr>
        <w:t>0</w:t>
      </w:r>
      <w:r w:rsidRPr="00B26799">
        <w:rPr>
          <w:rFonts w:ascii="TimesNewRoman,Italic" w:hAnsi="TimesNewRoman,Italic" w:cs="TimesNewRoman,Italic"/>
          <w:noProof/>
          <w:sz w:val="28"/>
          <w:szCs w:val="28"/>
        </w:rPr>
        <w:t xml:space="preserve"> </w:t>
      </w:r>
    </w:p>
    <w:tbl>
      <w:tblPr>
        <w:tblW w:w="10080" w:type="dxa"/>
        <w:tblInd w:w="93" w:type="dxa"/>
        <w:tblLook w:val="04A0"/>
      </w:tblPr>
      <w:tblGrid>
        <w:gridCol w:w="947"/>
        <w:gridCol w:w="7711"/>
        <w:gridCol w:w="711"/>
        <w:gridCol w:w="711"/>
      </w:tblGrid>
      <w:tr w:rsidR="00A330F0" w:rsidRPr="00A330F0" w:rsidTr="00905F7F">
        <w:trPr>
          <w:trHeight w:val="606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30F0" w:rsidRPr="00905F7F" w:rsidRDefault="00A330F0" w:rsidP="00905F7F">
            <w:pPr>
              <w:jc w:val="center"/>
              <w:rPr>
                <w:color w:val="000000"/>
                <w:sz w:val="22"/>
                <w:szCs w:val="22"/>
              </w:rPr>
            </w:pPr>
            <w:r w:rsidRPr="00905F7F">
              <w:rPr>
                <w:color w:val="000000"/>
                <w:sz w:val="22"/>
                <w:szCs w:val="22"/>
              </w:rPr>
              <w:t>№ задания</w:t>
            </w:r>
          </w:p>
        </w:tc>
        <w:tc>
          <w:tcPr>
            <w:tcW w:w="7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B313DB" w:rsidRDefault="00A330F0" w:rsidP="00EF51A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313DB">
              <w:rPr>
                <w:b/>
                <w:bCs/>
                <w:color w:val="000000"/>
                <w:sz w:val="22"/>
                <w:szCs w:val="22"/>
              </w:rPr>
              <w:t xml:space="preserve">Блоки ПООП проверяемые требования (умения) </w:t>
            </w:r>
            <w:r w:rsidR="00EF51A5">
              <w:rPr>
                <w:b/>
                <w:bCs/>
                <w:color w:val="000000"/>
                <w:sz w:val="22"/>
                <w:szCs w:val="22"/>
              </w:rPr>
              <w:br/>
            </w:r>
            <w:r w:rsidRPr="00B313DB">
              <w:rPr>
                <w:b/>
                <w:bCs/>
                <w:color w:val="000000"/>
                <w:sz w:val="22"/>
                <w:szCs w:val="22"/>
              </w:rPr>
              <w:t>в соответствии</w:t>
            </w:r>
            <w:r w:rsidR="00EF51A5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B313DB">
              <w:rPr>
                <w:b/>
                <w:bCs/>
                <w:color w:val="000000"/>
                <w:sz w:val="22"/>
                <w:szCs w:val="22"/>
              </w:rPr>
              <w:t>с ФГОС (</w:t>
            </w:r>
            <w:r w:rsidR="005E53E5" w:rsidRPr="00B313DB">
              <w:rPr>
                <w:b/>
                <w:bCs/>
                <w:color w:val="000000"/>
                <w:sz w:val="22"/>
                <w:szCs w:val="22"/>
              </w:rPr>
              <w:t>9 класс</w:t>
            </w:r>
            <w:r w:rsidRPr="00B313DB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F0" w:rsidRPr="00113756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113756">
              <w:rPr>
                <w:color w:val="000000"/>
                <w:sz w:val="22"/>
                <w:szCs w:val="22"/>
              </w:rPr>
              <w:t>НО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30F0" w:rsidRPr="00113756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113756">
              <w:rPr>
                <w:color w:val="000000"/>
                <w:sz w:val="22"/>
                <w:szCs w:val="22"/>
              </w:rPr>
              <w:t>РФ</w:t>
            </w:r>
          </w:p>
        </w:tc>
      </w:tr>
      <w:tr w:rsidR="00A330F0" w:rsidRPr="00A330F0" w:rsidTr="00880827">
        <w:trPr>
          <w:trHeight w:val="120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A330F0" w:rsidRDefault="00A330F0" w:rsidP="00905F7F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7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A330F0" w:rsidRDefault="00A330F0" w:rsidP="00B71CCD">
            <w:pPr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Зоология – наука о животных. Методы изучения животных. Роль зоологии в познании окружающего мира и практической деятельности людей</w:t>
            </w:r>
            <w:proofErr w:type="gramStart"/>
            <w:r w:rsidR="00B71CCD">
              <w:rPr>
                <w:color w:val="000000"/>
                <w:sz w:val="22"/>
                <w:szCs w:val="22"/>
              </w:rPr>
              <w:t xml:space="preserve"> </w:t>
            </w:r>
            <w:r w:rsidRPr="00A330F0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A330F0">
              <w:rPr>
                <w:color w:val="000000"/>
                <w:sz w:val="22"/>
                <w:szCs w:val="22"/>
              </w:rPr>
              <w:t>ладеть: системой биологических знаний – понятиями, закономерностями, законами, теориями, имеющими важное общеобразовательное и познавательное значение; сведениями по истории становления биологии как науки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F0" w:rsidRPr="00A330F0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71,75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F0" w:rsidRPr="00A330F0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68,29</w:t>
            </w:r>
          </w:p>
        </w:tc>
      </w:tr>
      <w:tr w:rsidR="00A330F0" w:rsidRPr="00A330F0" w:rsidTr="00905F7F">
        <w:trPr>
          <w:trHeight w:val="129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A330F0" w:rsidRDefault="00A330F0" w:rsidP="00905F7F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lastRenderedPageBreak/>
              <w:t>2.1</w:t>
            </w:r>
          </w:p>
        </w:tc>
        <w:tc>
          <w:tcPr>
            <w:tcW w:w="7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A330F0" w:rsidRDefault="00A330F0" w:rsidP="00A330F0">
            <w:pPr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 xml:space="preserve"> Классификация животных.</w:t>
            </w:r>
            <w:r w:rsidRPr="00A330F0">
              <w:rPr>
                <w:color w:val="000000"/>
                <w:sz w:val="22"/>
                <w:szCs w:val="22"/>
              </w:rPr>
              <w:br/>
              <w:t>Значение животных в природе и жизни человека</w:t>
            </w:r>
            <w:proofErr w:type="gramStart"/>
            <w:r w:rsidRPr="00A330F0">
              <w:rPr>
                <w:color w:val="000000"/>
                <w:sz w:val="22"/>
                <w:szCs w:val="22"/>
              </w:rPr>
              <w:t xml:space="preserve"> </w:t>
            </w:r>
            <w:r w:rsidRPr="00A330F0">
              <w:rPr>
                <w:color w:val="000000"/>
                <w:sz w:val="22"/>
                <w:szCs w:val="22"/>
              </w:rPr>
              <w:br/>
              <w:t>И</w:t>
            </w:r>
            <w:proofErr w:type="gramEnd"/>
            <w:r w:rsidRPr="00A330F0">
              <w:rPr>
                <w:color w:val="000000"/>
                <w:sz w:val="22"/>
                <w:szCs w:val="22"/>
              </w:rPr>
              <w:t>спользовать методы биологической науки: наблюдать и описывать биологические объекты и процессы, ставить биологические эксперименты и объяснять их результаты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F0" w:rsidRPr="00A330F0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70,66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F0" w:rsidRPr="00A330F0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66,96</w:t>
            </w:r>
          </w:p>
        </w:tc>
      </w:tr>
      <w:tr w:rsidR="00A330F0" w:rsidRPr="00A330F0" w:rsidTr="00905F7F">
        <w:trPr>
          <w:trHeight w:val="123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A330F0" w:rsidRDefault="00A330F0" w:rsidP="00905F7F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2.2</w:t>
            </w:r>
          </w:p>
        </w:tc>
        <w:tc>
          <w:tcPr>
            <w:tcW w:w="7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A330F0" w:rsidRDefault="00A330F0" w:rsidP="00A330F0">
            <w:pPr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Классификация животных.</w:t>
            </w:r>
            <w:r w:rsidRPr="00A330F0">
              <w:rPr>
                <w:color w:val="000000"/>
                <w:sz w:val="22"/>
                <w:szCs w:val="22"/>
              </w:rPr>
              <w:br/>
              <w:t>Значение животных в природе и жизни человека</w:t>
            </w:r>
            <w:proofErr w:type="gramStart"/>
            <w:r w:rsidRPr="00A330F0">
              <w:rPr>
                <w:color w:val="000000"/>
                <w:sz w:val="22"/>
                <w:szCs w:val="22"/>
              </w:rPr>
              <w:t xml:space="preserve"> </w:t>
            </w:r>
            <w:r w:rsidRPr="00A330F0">
              <w:rPr>
                <w:color w:val="000000"/>
                <w:sz w:val="22"/>
                <w:szCs w:val="22"/>
              </w:rPr>
              <w:br/>
              <w:t>И</w:t>
            </w:r>
            <w:proofErr w:type="gramEnd"/>
            <w:r w:rsidRPr="00A330F0">
              <w:rPr>
                <w:color w:val="000000"/>
                <w:sz w:val="22"/>
                <w:szCs w:val="22"/>
              </w:rPr>
              <w:t>спользовать методы биологической науки: наблюдать и описывать биологические объекты и процессы, ставить биологические эксперименты и объяснять их результаты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F0" w:rsidRPr="00A330F0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62,79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F0" w:rsidRPr="00A330F0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60,78</w:t>
            </w:r>
          </w:p>
        </w:tc>
      </w:tr>
      <w:tr w:rsidR="00A330F0" w:rsidRPr="00A330F0" w:rsidTr="00905F7F">
        <w:trPr>
          <w:trHeight w:val="124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A330F0" w:rsidRDefault="00A330F0" w:rsidP="00905F7F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2.3</w:t>
            </w:r>
          </w:p>
        </w:tc>
        <w:tc>
          <w:tcPr>
            <w:tcW w:w="7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A330F0" w:rsidRDefault="00A330F0" w:rsidP="00A330F0">
            <w:pPr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Классификация животных.</w:t>
            </w:r>
            <w:r w:rsidRPr="00A330F0">
              <w:rPr>
                <w:color w:val="000000"/>
                <w:sz w:val="22"/>
                <w:szCs w:val="22"/>
              </w:rPr>
              <w:br/>
              <w:t>Значение животных в природе и жизни человека</w:t>
            </w:r>
            <w:proofErr w:type="gramStart"/>
            <w:r w:rsidRPr="00A330F0">
              <w:rPr>
                <w:color w:val="000000"/>
                <w:sz w:val="22"/>
                <w:szCs w:val="22"/>
              </w:rPr>
              <w:t xml:space="preserve"> </w:t>
            </w:r>
            <w:r w:rsidRPr="00A330F0">
              <w:rPr>
                <w:color w:val="000000"/>
                <w:sz w:val="22"/>
                <w:szCs w:val="22"/>
              </w:rPr>
              <w:br/>
              <w:t>И</w:t>
            </w:r>
            <w:proofErr w:type="gramEnd"/>
            <w:r w:rsidRPr="00A330F0">
              <w:rPr>
                <w:color w:val="000000"/>
                <w:sz w:val="22"/>
                <w:szCs w:val="22"/>
              </w:rPr>
              <w:t>спользовать методы биологической науки: наблюдать и описывать биологические объекты и процессы, ставить биологические эксперименты и объяснять их результаты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F0" w:rsidRPr="00A330F0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64,62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F0" w:rsidRPr="00A330F0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62,57</w:t>
            </w:r>
          </w:p>
        </w:tc>
      </w:tr>
      <w:tr w:rsidR="00A330F0" w:rsidRPr="00A330F0" w:rsidTr="00905F7F">
        <w:trPr>
          <w:trHeight w:val="124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A330F0" w:rsidRDefault="00A330F0" w:rsidP="00905F7F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2.4</w:t>
            </w:r>
          </w:p>
        </w:tc>
        <w:tc>
          <w:tcPr>
            <w:tcW w:w="7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A330F0" w:rsidRDefault="00A330F0" w:rsidP="00A330F0">
            <w:pPr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Классификация животных.</w:t>
            </w:r>
            <w:r w:rsidRPr="00A330F0">
              <w:rPr>
                <w:color w:val="000000"/>
                <w:sz w:val="22"/>
                <w:szCs w:val="22"/>
              </w:rPr>
              <w:br/>
              <w:t>Значение животных в природе и жизни человека</w:t>
            </w:r>
            <w:proofErr w:type="gramStart"/>
            <w:r w:rsidRPr="00A330F0">
              <w:rPr>
                <w:color w:val="000000"/>
                <w:sz w:val="22"/>
                <w:szCs w:val="22"/>
              </w:rPr>
              <w:t xml:space="preserve"> </w:t>
            </w:r>
            <w:r w:rsidRPr="00A330F0">
              <w:rPr>
                <w:color w:val="000000"/>
                <w:sz w:val="22"/>
                <w:szCs w:val="22"/>
              </w:rPr>
              <w:br/>
              <w:t>И</w:t>
            </w:r>
            <w:proofErr w:type="gramEnd"/>
            <w:r w:rsidRPr="00A330F0">
              <w:rPr>
                <w:color w:val="000000"/>
                <w:sz w:val="22"/>
                <w:szCs w:val="22"/>
              </w:rPr>
              <w:t>спользовать методы биологической науки: наблюдать и описывать биологические объекты и процессы, ставить биологические эксперименты и объяснять их результаты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F0" w:rsidRPr="00A330F0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52,39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F0" w:rsidRPr="00A330F0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54,54</w:t>
            </w:r>
          </w:p>
        </w:tc>
      </w:tr>
      <w:tr w:rsidR="00A330F0" w:rsidRPr="00A330F0" w:rsidTr="00905F7F">
        <w:trPr>
          <w:trHeight w:val="98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A330F0" w:rsidRDefault="00A330F0" w:rsidP="00905F7F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7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A330F0" w:rsidRDefault="00A330F0" w:rsidP="00A330F0">
            <w:pPr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 xml:space="preserve">Простейшие и беспозвоночные животные. Хордовые животные.  </w:t>
            </w:r>
            <w:r w:rsidRPr="00A330F0">
              <w:rPr>
                <w:color w:val="000000"/>
                <w:sz w:val="22"/>
                <w:szCs w:val="22"/>
              </w:rPr>
              <w:br/>
              <w:t>Использовать научно-популярную литературу по биологии, справочные материалы (на бумажных и электронных носителях), ресурсы Интернета при выполнении учебных задач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F0" w:rsidRPr="00A330F0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56,17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F0" w:rsidRPr="00A330F0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52,59</w:t>
            </w:r>
          </w:p>
        </w:tc>
      </w:tr>
      <w:tr w:rsidR="00A330F0" w:rsidRPr="00A330F0" w:rsidTr="00905F7F">
        <w:trPr>
          <w:trHeight w:val="67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A330F0" w:rsidRDefault="00A330F0" w:rsidP="00905F7F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4.1</w:t>
            </w:r>
          </w:p>
        </w:tc>
        <w:tc>
          <w:tcPr>
            <w:tcW w:w="7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A330F0" w:rsidRDefault="00A330F0" w:rsidP="00A330F0">
            <w:pPr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Общие свойства организмов и их проявление у животных</w:t>
            </w:r>
            <w:proofErr w:type="gramStart"/>
            <w:r w:rsidRPr="00A330F0">
              <w:rPr>
                <w:color w:val="000000"/>
                <w:sz w:val="22"/>
                <w:szCs w:val="22"/>
              </w:rPr>
              <w:t xml:space="preserve"> </w:t>
            </w:r>
            <w:r w:rsidRPr="00A330F0">
              <w:rPr>
                <w:color w:val="000000"/>
                <w:sz w:val="22"/>
                <w:szCs w:val="22"/>
              </w:rPr>
              <w:br/>
              <w:t>О</w:t>
            </w:r>
            <w:proofErr w:type="gramEnd"/>
            <w:r w:rsidRPr="00A330F0">
              <w:rPr>
                <w:color w:val="000000"/>
                <w:sz w:val="22"/>
                <w:szCs w:val="22"/>
              </w:rPr>
              <w:t>существлять классификацию биологических объектов (животные, растения, грибов) по разным основаниям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F0" w:rsidRPr="00A330F0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53,66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F0" w:rsidRPr="00A330F0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49,74</w:t>
            </w:r>
          </w:p>
        </w:tc>
      </w:tr>
      <w:tr w:rsidR="00A330F0" w:rsidRPr="00A330F0" w:rsidTr="00905F7F">
        <w:trPr>
          <w:trHeight w:val="75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A330F0" w:rsidRDefault="00A330F0" w:rsidP="00905F7F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4.2</w:t>
            </w:r>
          </w:p>
        </w:tc>
        <w:tc>
          <w:tcPr>
            <w:tcW w:w="7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A330F0" w:rsidRDefault="00A330F0" w:rsidP="00A330F0">
            <w:pPr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Общие свойства организмов и их проявление у животных</w:t>
            </w:r>
            <w:proofErr w:type="gramStart"/>
            <w:r w:rsidRPr="00A330F0">
              <w:rPr>
                <w:color w:val="000000"/>
                <w:sz w:val="22"/>
                <w:szCs w:val="22"/>
              </w:rPr>
              <w:t xml:space="preserve"> </w:t>
            </w:r>
            <w:r w:rsidRPr="00A330F0">
              <w:rPr>
                <w:color w:val="000000"/>
                <w:sz w:val="22"/>
                <w:szCs w:val="22"/>
              </w:rPr>
              <w:br/>
              <w:t>О</w:t>
            </w:r>
            <w:proofErr w:type="gramEnd"/>
            <w:r w:rsidRPr="00A330F0">
              <w:rPr>
                <w:color w:val="000000"/>
                <w:sz w:val="22"/>
                <w:szCs w:val="22"/>
              </w:rPr>
              <w:t>существлять классификацию биологических объектов (животные, растения, грибов) по разным основаниям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F0" w:rsidRPr="00A330F0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44,13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F0" w:rsidRPr="00A330F0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44</w:t>
            </w:r>
          </w:p>
        </w:tc>
      </w:tr>
      <w:tr w:rsidR="00A330F0" w:rsidRPr="00A330F0" w:rsidTr="00905F7F">
        <w:trPr>
          <w:trHeight w:val="96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A330F0" w:rsidRDefault="00A330F0" w:rsidP="00905F7F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5.1</w:t>
            </w:r>
          </w:p>
        </w:tc>
        <w:tc>
          <w:tcPr>
            <w:tcW w:w="7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A330F0" w:rsidRDefault="00A330F0" w:rsidP="00A330F0">
            <w:pPr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Значение простейших и беспозвоночных животных в жизни человека</w:t>
            </w:r>
            <w:proofErr w:type="gramStart"/>
            <w:r w:rsidRPr="00A330F0">
              <w:rPr>
                <w:color w:val="000000"/>
                <w:sz w:val="22"/>
                <w:szCs w:val="22"/>
              </w:rPr>
              <w:br/>
              <w:t>Р</w:t>
            </w:r>
            <w:proofErr w:type="gramEnd"/>
            <w:r w:rsidRPr="00A330F0">
              <w:rPr>
                <w:color w:val="000000"/>
                <w:sz w:val="22"/>
                <w:szCs w:val="22"/>
              </w:rPr>
              <w:t>аскрывать роль биологии в практической деятельности людей, роль различных организмов в жизни человека; знать и аргументировать основные правила поведения в природе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F0" w:rsidRPr="00A330F0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62,12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F0" w:rsidRPr="00A330F0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60,73</w:t>
            </w:r>
          </w:p>
        </w:tc>
      </w:tr>
      <w:tr w:rsidR="00A330F0" w:rsidRPr="00A330F0" w:rsidTr="00905F7F">
        <w:trPr>
          <w:trHeight w:val="92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A330F0" w:rsidRDefault="00A330F0" w:rsidP="00905F7F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5.2</w:t>
            </w:r>
          </w:p>
        </w:tc>
        <w:tc>
          <w:tcPr>
            <w:tcW w:w="7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A330F0" w:rsidRDefault="00A330F0" w:rsidP="00A330F0">
            <w:pPr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Значение простейших и беспозвоночных животных в жизни человека</w:t>
            </w:r>
            <w:proofErr w:type="gramStart"/>
            <w:r w:rsidRPr="00A330F0">
              <w:rPr>
                <w:color w:val="000000"/>
                <w:sz w:val="22"/>
                <w:szCs w:val="22"/>
              </w:rPr>
              <w:br/>
              <w:t>Р</w:t>
            </w:r>
            <w:proofErr w:type="gramEnd"/>
            <w:r w:rsidRPr="00A330F0">
              <w:rPr>
                <w:color w:val="000000"/>
                <w:sz w:val="22"/>
                <w:szCs w:val="22"/>
              </w:rPr>
              <w:t>аскрывать роль биологии в практической деятельности людей, роль различных организмов в жизни человека; знать и аргументировать основные правила поведения в природе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F0" w:rsidRPr="00A330F0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34,02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F0" w:rsidRPr="00A330F0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37,76</w:t>
            </w:r>
          </w:p>
        </w:tc>
      </w:tr>
      <w:tr w:rsidR="00A330F0" w:rsidRPr="00A330F0" w:rsidTr="00905F7F">
        <w:trPr>
          <w:trHeight w:val="97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A330F0" w:rsidRDefault="00A330F0" w:rsidP="00905F7F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6.1</w:t>
            </w:r>
          </w:p>
        </w:tc>
        <w:tc>
          <w:tcPr>
            <w:tcW w:w="7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A330F0" w:rsidRDefault="00A330F0" w:rsidP="00A330F0">
            <w:pPr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 xml:space="preserve"> Простейшие и беспозвоночные.  Хордовые животные</w:t>
            </w:r>
            <w:proofErr w:type="gramStart"/>
            <w:r w:rsidRPr="00A330F0">
              <w:rPr>
                <w:color w:val="000000"/>
                <w:sz w:val="22"/>
                <w:szCs w:val="22"/>
              </w:rPr>
              <w:t xml:space="preserve"> </w:t>
            </w:r>
            <w:r w:rsidRPr="00A330F0">
              <w:rPr>
                <w:color w:val="000000"/>
                <w:sz w:val="22"/>
                <w:szCs w:val="22"/>
              </w:rPr>
              <w:br/>
              <w:t>В</w:t>
            </w:r>
            <w:proofErr w:type="gramEnd"/>
            <w:r w:rsidRPr="00A330F0">
              <w:rPr>
                <w:color w:val="000000"/>
                <w:sz w:val="22"/>
                <w:szCs w:val="22"/>
              </w:rPr>
              <w:t>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F0" w:rsidRPr="00A330F0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67,85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F0" w:rsidRPr="00A330F0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64,64</w:t>
            </w:r>
          </w:p>
        </w:tc>
      </w:tr>
      <w:tr w:rsidR="00A330F0" w:rsidRPr="00A330F0" w:rsidTr="00905F7F">
        <w:trPr>
          <w:trHeight w:val="108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A330F0" w:rsidRDefault="00A330F0" w:rsidP="00905F7F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6.2</w:t>
            </w:r>
          </w:p>
        </w:tc>
        <w:tc>
          <w:tcPr>
            <w:tcW w:w="7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A330F0" w:rsidRDefault="00A330F0" w:rsidP="00A330F0">
            <w:pPr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Простейшие и беспозвоночные.  Хордовые животные</w:t>
            </w:r>
            <w:proofErr w:type="gramStart"/>
            <w:r w:rsidRPr="00A330F0">
              <w:rPr>
                <w:color w:val="000000"/>
                <w:sz w:val="22"/>
                <w:szCs w:val="22"/>
              </w:rPr>
              <w:t xml:space="preserve"> </w:t>
            </w:r>
            <w:r w:rsidRPr="00A330F0">
              <w:rPr>
                <w:color w:val="000000"/>
                <w:sz w:val="22"/>
                <w:szCs w:val="22"/>
              </w:rPr>
              <w:br/>
              <w:t>В</w:t>
            </w:r>
            <w:proofErr w:type="gramEnd"/>
            <w:r w:rsidRPr="00A330F0">
              <w:rPr>
                <w:color w:val="000000"/>
                <w:sz w:val="22"/>
                <w:szCs w:val="22"/>
              </w:rPr>
              <w:t>ыделять существенные признаки биологических объектов (клеток и организмов растений, животных, грибов, бактерий) и процессов, характерных для живых организмов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F0" w:rsidRPr="00A330F0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53,44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F0" w:rsidRPr="00A330F0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53,88</w:t>
            </w:r>
          </w:p>
        </w:tc>
      </w:tr>
      <w:tr w:rsidR="00A330F0" w:rsidRPr="00A330F0" w:rsidTr="00905F7F">
        <w:trPr>
          <w:trHeight w:val="70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A330F0" w:rsidRDefault="00A330F0" w:rsidP="00905F7F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7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A330F0" w:rsidRDefault="00A330F0" w:rsidP="00A330F0">
            <w:pPr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Беспозвоночные животные. Хордовые животные</w:t>
            </w:r>
            <w:proofErr w:type="gramStart"/>
            <w:r w:rsidRPr="00A330F0">
              <w:rPr>
                <w:color w:val="000000"/>
                <w:sz w:val="22"/>
                <w:szCs w:val="22"/>
              </w:rPr>
              <w:t xml:space="preserve"> </w:t>
            </w:r>
            <w:r w:rsidRPr="00A330F0">
              <w:rPr>
                <w:color w:val="000000"/>
                <w:sz w:val="22"/>
                <w:szCs w:val="22"/>
              </w:rPr>
              <w:br/>
              <w:t>У</w:t>
            </w:r>
            <w:proofErr w:type="gramEnd"/>
            <w:r w:rsidRPr="00A330F0">
              <w:rPr>
                <w:color w:val="000000"/>
                <w:sz w:val="22"/>
                <w:szCs w:val="22"/>
              </w:rPr>
              <w:t>станавливать взаимосвязи между особенностями строения и функциями клеток и тканей, органов и систем органов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F0" w:rsidRPr="00A330F0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66,85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F0" w:rsidRPr="00A330F0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67,78</w:t>
            </w:r>
          </w:p>
        </w:tc>
      </w:tr>
      <w:tr w:rsidR="00A330F0" w:rsidRPr="00A330F0" w:rsidTr="00905F7F">
        <w:trPr>
          <w:trHeight w:val="91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A330F0" w:rsidRDefault="00A330F0" w:rsidP="00905F7F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8.1</w:t>
            </w:r>
          </w:p>
        </w:tc>
        <w:tc>
          <w:tcPr>
            <w:tcW w:w="7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A330F0" w:rsidRDefault="00A330F0" w:rsidP="00A330F0">
            <w:pPr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 xml:space="preserve"> Простейшие и беспозвоночные. Хордовые животные</w:t>
            </w:r>
            <w:proofErr w:type="gramStart"/>
            <w:r w:rsidRPr="00A330F0">
              <w:rPr>
                <w:color w:val="000000"/>
                <w:sz w:val="22"/>
                <w:szCs w:val="22"/>
              </w:rPr>
              <w:t xml:space="preserve"> </w:t>
            </w:r>
            <w:r w:rsidRPr="00A330F0">
              <w:rPr>
                <w:color w:val="000000"/>
                <w:sz w:val="22"/>
                <w:szCs w:val="22"/>
              </w:rPr>
              <w:br/>
              <w:t>С</w:t>
            </w:r>
            <w:proofErr w:type="gramEnd"/>
            <w:r w:rsidRPr="00A330F0">
              <w:rPr>
                <w:color w:val="000000"/>
                <w:sz w:val="22"/>
                <w:szCs w:val="22"/>
              </w:rPr>
              <w:t>равнивать биологические объекты (растения, животные, бактерии, грибы), процессы жизнедеятельности; делать выводы и умозаключения на основе сравнения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F0" w:rsidRPr="00A330F0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44,85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F0" w:rsidRPr="00A330F0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44,99</w:t>
            </w:r>
          </w:p>
        </w:tc>
      </w:tr>
      <w:tr w:rsidR="00A330F0" w:rsidRPr="00A330F0" w:rsidTr="00905F7F">
        <w:trPr>
          <w:trHeight w:val="10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A330F0" w:rsidRDefault="00A330F0" w:rsidP="00905F7F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8.2</w:t>
            </w:r>
          </w:p>
        </w:tc>
        <w:tc>
          <w:tcPr>
            <w:tcW w:w="7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A330F0" w:rsidRDefault="00A330F0" w:rsidP="00A330F0">
            <w:pPr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Простейшие и беспозвоночные. Хордовые животные</w:t>
            </w:r>
            <w:proofErr w:type="gramStart"/>
            <w:r w:rsidRPr="00A330F0">
              <w:rPr>
                <w:color w:val="000000"/>
                <w:sz w:val="22"/>
                <w:szCs w:val="22"/>
              </w:rPr>
              <w:t xml:space="preserve"> </w:t>
            </w:r>
            <w:r w:rsidRPr="00A330F0">
              <w:rPr>
                <w:color w:val="000000"/>
                <w:sz w:val="22"/>
                <w:szCs w:val="22"/>
              </w:rPr>
              <w:br/>
              <w:t>С</w:t>
            </w:r>
            <w:proofErr w:type="gramEnd"/>
            <w:r w:rsidRPr="00A330F0">
              <w:rPr>
                <w:color w:val="000000"/>
                <w:sz w:val="22"/>
                <w:szCs w:val="22"/>
              </w:rPr>
              <w:t>равнивать биологические объекты (растения, животные, бактерии, грибы), процессы жизнедеятельности; делать выводы и умозаключения на основе сравнения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F0" w:rsidRPr="00A330F0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51,22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F0" w:rsidRPr="00A330F0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51,81</w:t>
            </w:r>
          </w:p>
        </w:tc>
      </w:tr>
      <w:tr w:rsidR="00A330F0" w:rsidRPr="00A330F0" w:rsidTr="00905F7F">
        <w:trPr>
          <w:trHeight w:val="98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A330F0" w:rsidRDefault="00A330F0" w:rsidP="00905F7F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lastRenderedPageBreak/>
              <w:t>9.</w:t>
            </w:r>
          </w:p>
        </w:tc>
        <w:tc>
          <w:tcPr>
            <w:tcW w:w="7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A330F0" w:rsidRDefault="00A330F0" w:rsidP="00A330F0">
            <w:pPr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Простейшие и беспозвоночные. Хордовые животные</w:t>
            </w:r>
            <w:proofErr w:type="gramStart"/>
            <w:r w:rsidRPr="00A330F0">
              <w:rPr>
                <w:color w:val="000000"/>
                <w:sz w:val="22"/>
                <w:szCs w:val="22"/>
              </w:rPr>
              <w:t xml:space="preserve"> </w:t>
            </w:r>
            <w:r w:rsidRPr="00A330F0">
              <w:rPr>
                <w:color w:val="000000"/>
                <w:sz w:val="22"/>
                <w:szCs w:val="22"/>
              </w:rPr>
              <w:br/>
              <w:t>И</w:t>
            </w:r>
            <w:proofErr w:type="gramEnd"/>
            <w:r w:rsidRPr="00A330F0">
              <w:rPr>
                <w:color w:val="000000"/>
                <w:sz w:val="22"/>
                <w:szCs w:val="22"/>
              </w:rPr>
              <w:t>спользовать научно-популярную литературу по биологии, справочные материалы (на бумажных и электронных носителях), ресурсы Интернета при выполнении учебных задач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F0" w:rsidRPr="00A330F0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44,01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F0" w:rsidRPr="00A330F0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42,94</w:t>
            </w:r>
          </w:p>
        </w:tc>
      </w:tr>
      <w:tr w:rsidR="00A330F0" w:rsidRPr="00A330F0" w:rsidTr="00905F7F">
        <w:trPr>
          <w:trHeight w:val="81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A330F0" w:rsidRDefault="00A330F0" w:rsidP="00905F7F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10.1</w:t>
            </w:r>
          </w:p>
        </w:tc>
        <w:tc>
          <w:tcPr>
            <w:tcW w:w="7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A330F0" w:rsidRDefault="00A330F0" w:rsidP="00A330F0">
            <w:pPr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Простейшие и беспозвоночные. Хордовые животные</w:t>
            </w:r>
            <w:proofErr w:type="gramStart"/>
            <w:r w:rsidRPr="00A330F0">
              <w:rPr>
                <w:color w:val="000000"/>
                <w:sz w:val="22"/>
                <w:szCs w:val="22"/>
              </w:rPr>
              <w:t xml:space="preserve"> </w:t>
            </w:r>
            <w:r w:rsidRPr="00A330F0">
              <w:rPr>
                <w:color w:val="000000"/>
                <w:sz w:val="22"/>
                <w:szCs w:val="22"/>
              </w:rPr>
              <w:br/>
              <w:t>У</w:t>
            </w:r>
            <w:proofErr w:type="gramEnd"/>
            <w:r w:rsidRPr="00A330F0">
              <w:rPr>
                <w:color w:val="000000"/>
                <w:sz w:val="22"/>
                <w:szCs w:val="22"/>
              </w:rPr>
              <w:t>станавливать взаимосвязи между особенностями строения и функциями клеток и тканей, органов и систем органов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F0" w:rsidRPr="00A330F0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47,25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F0" w:rsidRPr="00A330F0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47,09</w:t>
            </w:r>
          </w:p>
        </w:tc>
      </w:tr>
      <w:tr w:rsidR="00A330F0" w:rsidRPr="00A330F0" w:rsidTr="00905F7F">
        <w:trPr>
          <w:trHeight w:val="83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A330F0" w:rsidRDefault="00A330F0" w:rsidP="00905F7F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10.2</w:t>
            </w:r>
          </w:p>
        </w:tc>
        <w:tc>
          <w:tcPr>
            <w:tcW w:w="7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A330F0" w:rsidRDefault="00A330F0" w:rsidP="00A330F0">
            <w:pPr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Простейшие и беспозвоночные. Хордовые животные</w:t>
            </w:r>
            <w:proofErr w:type="gramStart"/>
            <w:r w:rsidRPr="00A330F0">
              <w:rPr>
                <w:color w:val="000000"/>
                <w:sz w:val="22"/>
                <w:szCs w:val="22"/>
              </w:rPr>
              <w:t xml:space="preserve"> </w:t>
            </w:r>
            <w:r w:rsidRPr="00A330F0">
              <w:rPr>
                <w:color w:val="000000"/>
                <w:sz w:val="22"/>
                <w:szCs w:val="22"/>
              </w:rPr>
              <w:br/>
              <w:t>У</w:t>
            </w:r>
            <w:proofErr w:type="gramEnd"/>
            <w:r w:rsidRPr="00A330F0">
              <w:rPr>
                <w:color w:val="000000"/>
                <w:sz w:val="22"/>
                <w:szCs w:val="22"/>
              </w:rPr>
              <w:t>станавливать взаимосвязи между особенностями строения и функциями клеток и тканей, органов и систем органов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F0" w:rsidRPr="00A330F0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38,51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F0" w:rsidRPr="00A330F0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43,08</w:t>
            </w:r>
          </w:p>
        </w:tc>
      </w:tr>
      <w:tr w:rsidR="00A330F0" w:rsidRPr="00A330F0" w:rsidTr="00905F7F">
        <w:trPr>
          <w:trHeight w:val="71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A330F0" w:rsidRDefault="00A330F0" w:rsidP="00905F7F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11.</w:t>
            </w:r>
          </w:p>
        </w:tc>
        <w:tc>
          <w:tcPr>
            <w:tcW w:w="7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A330F0" w:rsidRDefault="00A330F0" w:rsidP="00A330F0">
            <w:pPr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Простейшие и беспозвоночные. Хордовые животные</w:t>
            </w:r>
            <w:proofErr w:type="gramStart"/>
            <w:r w:rsidRPr="00A330F0">
              <w:rPr>
                <w:color w:val="000000"/>
                <w:sz w:val="22"/>
                <w:szCs w:val="22"/>
              </w:rPr>
              <w:t xml:space="preserve"> </w:t>
            </w:r>
            <w:r w:rsidRPr="00A330F0">
              <w:rPr>
                <w:color w:val="000000"/>
                <w:sz w:val="22"/>
                <w:szCs w:val="22"/>
              </w:rPr>
              <w:br/>
              <w:t>У</w:t>
            </w:r>
            <w:proofErr w:type="gramEnd"/>
            <w:r w:rsidRPr="00A330F0">
              <w:rPr>
                <w:color w:val="000000"/>
                <w:sz w:val="22"/>
                <w:szCs w:val="22"/>
              </w:rPr>
              <w:t>станавливать взаимосвязи между особенностями строения и функциями клеток и тканей, органов и систем органов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F0" w:rsidRPr="00A330F0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48,7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F0" w:rsidRPr="00A330F0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50,52</w:t>
            </w:r>
          </w:p>
        </w:tc>
      </w:tr>
      <w:tr w:rsidR="00A330F0" w:rsidRPr="00A330F0" w:rsidTr="00905F7F">
        <w:trPr>
          <w:trHeight w:val="1503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A330F0" w:rsidRDefault="00A330F0" w:rsidP="00905F7F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12.</w:t>
            </w:r>
          </w:p>
        </w:tc>
        <w:tc>
          <w:tcPr>
            <w:tcW w:w="7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A330F0" w:rsidRDefault="00A330F0" w:rsidP="00A330F0">
            <w:pPr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Простейшие и беспозвоночные. Хордовые животные</w:t>
            </w:r>
            <w:proofErr w:type="gramStart"/>
            <w:r w:rsidRPr="00A330F0">
              <w:rPr>
                <w:color w:val="000000"/>
                <w:sz w:val="22"/>
                <w:szCs w:val="22"/>
              </w:rPr>
              <w:br/>
              <w:t>О</w:t>
            </w:r>
            <w:proofErr w:type="gramEnd"/>
            <w:r w:rsidRPr="00A330F0">
              <w:rPr>
                <w:color w:val="000000"/>
                <w:sz w:val="22"/>
                <w:szCs w:val="22"/>
              </w:rPr>
              <w:t xml:space="preserve">риентироваться в системе познавательных ценностей: воспринимать информацию биологического содержания в научно-популярной литературе, средствах массовой информации и </w:t>
            </w:r>
            <w:proofErr w:type="spellStart"/>
            <w:r w:rsidRPr="00A330F0">
              <w:rPr>
                <w:color w:val="000000"/>
                <w:sz w:val="22"/>
                <w:szCs w:val="22"/>
              </w:rPr>
              <w:t>интернет-ресурсах</w:t>
            </w:r>
            <w:proofErr w:type="spellEnd"/>
            <w:r w:rsidRPr="00A330F0">
              <w:rPr>
                <w:color w:val="000000"/>
                <w:sz w:val="22"/>
                <w:szCs w:val="22"/>
              </w:rPr>
              <w:t>; критически оценивать полученную информацию, анализируя ее содержание и данные об источнике информации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F0" w:rsidRPr="00A330F0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60,77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F0" w:rsidRPr="00A330F0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58,79</w:t>
            </w:r>
          </w:p>
        </w:tc>
      </w:tr>
      <w:tr w:rsidR="00A330F0" w:rsidRPr="00A330F0" w:rsidTr="00905F7F">
        <w:trPr>
          <w:trHeight w:val="54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A330F0" w:rsidRDefault="00A330F0" w:rsidP="00905F7F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13.1</w:t>
            </w:r>
          </w:p>
        </w:tc>
        <w:tc>
          <w:tcPr>
            <w:tcW w:w="7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A330F0" w:rsidRDefault="00A330F0" w:rsidP="00905F7F">
            <w:pPr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Значение хордовых животных в жизни человека</w:t>
            </w:r>
            <w:proofErr w:type="gramStart"/>
            <w:r w:rsidRPr="00A330F0">
              <w:rPr>
                <w:color w:val="000000"/>
                <w:sz w:val="22"/>
                <w:szCs w:val="22"/>
              </w:rPr>
              <w:t xml:space="preserve"> О</w:t>
            </w:r>
            <w:proofErr w:type="gramEnd"/>
            <w:r w:rsidRPr="00A330F0">
              <w:rPr>
                <w:color w:val="000000"/>
                <w:sz w:val="22"/>
                <w:szCs w:val="22"/>
              </w:rPr>
              <w:t>писывать и использовать приемы содержания домашних животных, ухода за ними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F0" w:rsidRPr="00A330F0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57,31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F0" w:rsidRPr="00A330F0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59,51</w:t>
            </w:r>
          </w:p>
        </w:tc>
      </w:tr>
      <w:tr w:rsidR="00A330F0" w:rsidRPr="00A330F0" w:rsidTr="00905F7F">
        <w:trPr>
          <w:trHeight w:val="39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A330F0" w:rsidRDefault="00A330F0" w:rsidP="00905F7F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13.2</w:t>
            </w:r>
          </w:p>
        </w:tc>
        <w:tc>
          <w:tcPr>
            <w:tcW w:w="7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30F0" w:rsidRPr="00A330F0" w:rsidRDefault="00A330F0" w:rsidP="00905F7F">
            <w:pPr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Значение хордовых животных в жизни человека</w:t>
            </w:r>
            <w:proofErr w:type="gramStart"/>
            <w:r w:rsidRPr="00A330F0">
              <w:rPr>
                <w:color w:val="000000"/>
                <w:sz w:val="22"/>
                <w:szCs w:val="22"/>
              </w:rPr>
              <w:t xml:space="preserve"> О</w:t>
            </w:r>
            <w:proofErr w:type="gramEnd"/>
            <w:r w:rsidRPr="00A330F0">
              <w:rPr>
                <w:color w:val="000000"/>
                <w:sz w:val="22"/>
                <w:szCs w:val="22"/>
              </w:rPr>
              <w:t>писывать и использовать приемы содержания домашних животных, ухода за ними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F0" w:rsidRPr="00A330F0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33,4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30F0" w:rsidRPr="00A330F0" w:rsidRDefault="00A330F0" w:rsidP="00A330F0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34,61</w:t>
            </w:r>
          </w:p>
        </w:tc>
      </w:tr>
    </w:tbl>
    <w:p w:rsidR="00EB16FD" w:rsidRDefault="00EB16FD" w:rsidP="008D632E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b/>
          <w:noProof/>
          <w:sz w:val="28"/>
          <w:szCs w:val="28"/>
        </w:rPr>
      </w:pPr>
    </w:p>
    <w:p w:rsidR="002057F7" w:rsidRDefault="00EB16FD" w:rsidP="00EB16FD">
      <w:pPr>
        <w:tabs>
          <w:tab w:val="left" w:pos="0"/>
          <w:tab w:val="left" w:pos="284"/>
        </w:tabs>
        <w:jc w:val="center"/>
        <w:rPr>
          <w:rFonts w:ascii="TimesNewRoman,Italic" w:hAnsi="TimesNewRoman,Italic" w:cs="TimesNewRoman,Italic"/>
          <w:b/>
          <w:noProof/>
          <w:sz w:val="28"/>
          <w:szCs w:val="28"/>
        </w:rPr>
      </w:pPr>
      <w:r>
        <w:rPr>
          <w:rFonts w:ascii="TimesNewRoman,Italic" w:hAnsi="TimesNewRoman,Italic" w:cs="TimesNewRoman,Italic"/>
          <w:b/>
          <w:noProof/>
          <w:sz w:val="28"/>
          <w:szCs w:val="28"/>
        </w:rPr>
        <w:t>11 класс</w:t>
      </w:r>
    </w:p>
    <w:p w:rsidR="00EB16FD" w:rsidRDefault="00EB16FD" w:rsidP="00EB16FD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ab/>
      </w:r>
      <w:r>
        <w:rPr>
          <w:rFonts w:ascii="TimesNewRoman,Italic" w:hAnsi="TimesNewRoman,Italic" w:cs="TimesNewRoman,Italic"/>
          <w:iCs/>
          <w:sz w:val="28"/>
          <w:szCs w:val="28"/>
        </w:rPr>
        <w:tab/>
        <w:t xml:space="preserve">По </w:t>
      </w:r>
      <w:r w:rsidR="00DF7D12">
        <w:rPr>
          <w:rFonts w:ascii="TimesNewRoman,Italic" w:hAnsi="TimesNewRoman,Italic" w:cs="TimesNewRoman,Italic"/>
          <w:iCs/>
          <w:sz w:val="28"/>
          <w:szCs w:val="28"/>
        </w:rPr>
        <w:t>3</w:t>
      </w:r>
      <w:r>
        <w:rPr>
          <w:rFonts w:ascii="TimesNewRoman,Italic" w:hAnsi="TimesNewRoman,Italic" w:cs="TimesNewRoman,Italic"/>
          <w:iCs/>
          <w:sz w:val="28"/>
          <w:szCs w:val="28"/>
        </w:rPr>
        <w:t xml:space="preserve"> из 22-х блоков проверяемых умений </w:t>
      </w:r>
      <w:r w:rsidR="002B352F">
        <w:rPr>
          <w:rFonts w:ascii="TimesNewRoman,Italic" w:hAnsi="TimesNewRoman,Italic" w:cs="TimesNewRoman,Italic"/>
          <w:iCs/>
          <w:sz w:val="28"/>
          <w:szCs w:val="28"/>
        </w:rPr>
        <w:t>процент</w:t>
      </w:r>
      <w:r>
        <w:rPr>
          <w:rFonts w:ascii="TimesNewRoman,Italic" w:hAnsi="TimesNewRoman,Italic" w:cs="TimesNewRoman,Italic"/>
          <w:iCs/>
          <w:sz w:val="28"/>
          <w:szCs w:val="28"/>
        </w:rPr>
        <w:t xml:space="preserve"> выполнения заданий участниками ВПР Нижегородской области в </w:t>
      </w:r>
      <w:r w:rsidR="00A05AC4">
        <w:rPr>
          <w:rFonts w:ascii="TimesNewRoman,Italic" w:hAnsi="TimesNewRoman,Italic" w:cs="TimesNewRoman,Italic"/>
          <w:iCs/>
          <w:sz w:val="28"/>
          <w:szCs w:val="28"/>
        </w:rPr>
        <w:t>11</w:t>
      </w:r>
      <w:r>
        <w:rPr>
          <w:rFonts w:ascii="TimesNewRoman,Italic" w:hAnsi="TimesNewRoman,Italic" w:cs="TimesNewRoman,Italic"/>
          <w:iCs/>
          <w:sz w:val="28"/>
          <w:szCs w:val="28"/>
        </w:rPr>
        <w:t>-ой параллели превышает  средний показатель по РФ.</w:t>
      </w:r>
    </w:p>
    <w:p w:rsidR="00EB16FD" w:rsidRDefault="00EB16FD" w:rsidP="00953D60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ab/>
      </w:r>
      <w:r>
        <w:rPr>
          <w:rFonts w:ascii="TimesNewRoman,Italic" w:hAnsi="TimesNewRoman,Italic" w:cs="TimesNewRoman,Italic"/>
          <w:iCs/>
          <w:sz w:val="28"/>
          <w:szCs w:val="28"/>
        </w:rPr>
        <w:tab/>
        <w:t>По 1</w:t>
      </w:r>
      <w:r w:rsidR="00DF7D12">
        <w:rPr>
          <w:rFonts w:ascii="TimesNewRoman,Italic" w:hAnsi="TimesNewRoman,Italic" w:cs="TimesNewRoman,Italic"/>
          <w:iCs/>
          <w:sz w:val="28"/>
          <w:szCs w:val="28"/>
        </w:rPr>
        <w:t>9</w:t>
      </w:r>
      <w:r>
        <w:rPr>
          <w:rFonts w:ascii="TimesNewRoman,Italic" w:hAnsi="TimesNewRoman,Italic" w:cs="TimesNewRoman,Italic"/>
          <w:iCs/>
          <w:sz w:val="28"/>
          <w:szCs w:val="28"/>
        </w:rPr>
        <w:t xml:space="preserve">-ти блокам исследуемых умений показатель </w:t>
      </w:r>
      <w:r w:rsidR="00953D60">
        <w:rPr>
          <w:rFonts w:ascii="TimesNewRoman,Italic" w:hAnsi="TimesNewRoman,Italic" w:cs="TimesNewRoman,Italic"/>
          <w:iCs/>
          <w:sz w:val="28"/>
          <w:szCs w:val="28"/>
        </w:rPr>
        <w:t>результата в Нижегородской области н</w:t>
      </w:r>
      <w:r>
        <w:rPr>
          <w:rFonts w:ascii="TimesNewRoman,Italic" w:hAnsi="TimesNewRoman,Italic" w:cs="TimesNewRoman,Italic"/>
          <w:iCs/>
          <w:sz w:val="28"/>
          <w:szCs w:val="28"/>
        </w:rPr>
        <w:t>иже, чем</w:t>
      </w:r>
      <w:r w:rsidR="00A05AC4">
        <w:rPr>
          <w:rFonts w:ascii="TimesNewRoman,Italic" w:hAnsi="TimesNewRoman,Italic" w:cs="TimesNewRoman,Italic"/>
          <w:iCs/>
          <w:sz w:val="28"/>
          <w:szCs w:val="28"/>
        </w:rPr>
        <w:t xml:space="preserve"> по России. Обращает на себя внимание, что в предыдущих параллелях разница с результатами </w:t>
      </w:r>
      <w:r w:rsidR="00953D60">
        <w:rPr>
          <w:rFonts w:ascii="TimesNewRoman,Italic" w:hAnsi="TimesNewRoman,Italic" w:cs="TimesNewRoman,Italic"/>
          <w:iCs/>
          <w:sz w:val="28"/>
          <w:szCs w:val="28"/>
        </w:rPr>
        <w:t xml:space="preserve">по </w:t>
      </w:r>
      <w:r w:rsidR="00A05AC4">
        <w:rPr>
          <w:rFonts w:ascii="TimesNewRoman,Italic" w:hAnsi="TimesNewRoman,Italic" w:cs="TimesNewRoman,Italic"/>
          <w:iCs/>
          <w:sz w:val="28"/>
          <w:szCs w:val="28"/>
        </w:rPr>
        <w:t>России по каждому блоку</w:t>
      </w:r>
      <w:r w:rsidR="002372CB">
        <w:rPr>
          <w:rFonts w:ascii="TimesNewRoman,Italic" w:hAnsi="TimesNewRoman,Italic" w:cs="TimesNewRoman,Italic"/>
          <w:iCs/>
          <w:sz w:val="28"/>
          <w:szCs w:val="28"/>
        </w:rPr>
        <w:t xml:space="preserve"> значительно </w:t>
      </w:r>
      <w:r w:rsidR="00DF7D12">
        <w:rPr>
          <w:rFonts w:ascii="TimesNewRoman,Italic" w:hAnsi="TimesNewRoman,Italic" w:cs="TimesNewRoman,Italic"/>
          <w:iCs/>
          <w:sz w:val="28"/>
          <w:szCs w:val="28"/>
        </w:rPr>
        <w:t>мен</w:t>
      </w:r>
      <w:r w:rsidR="002372CB">
        <w:rPr>
          <w:rFonts w:ascii="TimesNewRoman,Italic" w:hAnsi="TimesNewRoman,Italic" w:cs="TimesNewRoman,Italic"/>
          <w:iCs/>
          <w:sz w:val="28"/>
          <w:szCs w:val="28"/>
        </w:rPr>
        <w:t>ьше</w:t>
      </w:r>
      <w:r w:rsidR="00A05AC4">
        <w:rPr>
          <w:rFonts w:ascii="TimesNewRoman,Italic" w:hAnsi="TimesNewRoman,Italic" w:cs="TimesNewRoman,Italic"/>
          <w:iCs/>
          <w:sz w:val="28"/>
          <w:szCs w:val="28"/>
        </w:rPr>
        <w:t>:</w:t>
      </w:r>
    </w:p>
    <w:p w:rsidR="00A05AC4" w:rsidRDefault="00A05AC4" w:rsidP="00EB16FD">
      <w:pPr>
        <w:tabs>
          <w:tab w:val="left" w:pos="0"/>
          <w:tab w:val="left" w:pos="284"/>
        </w:tabs>
        <w:rPr>
          <w:rFonts w:ascii="TimesNewRoman,Italic" w:hAnsi="TimesNewRoman,Italic" w:cs="TimesNewRoman,Italic"/>
          <w:iCs/>
          <w:sz w:val="28"/>
          <w:szCs w:val="28"/>
        </w:rPr>
        <w:sectPr w:rsidR="00A05AC4" w:rsidSect="00FC04DE">
          <w:type w:val="continuous"/>
          <w:pgSz w:w="11906" w:h="16838"/>
          <w:pgMar w:top="709" w:right="850" w:bottom="851" w:left="993" w:header="708" w:footer="83" w:gutter="0"/>
          <w:cols w:space="708"/>
          <w:docGrid w:linePitch="360"/>
        </w:sectPr>
      </w:pPr>
    </w:p>
    <w:p w:rsidR="00A05AC4" w:rsidRDefault="00A05AC4" w:rsidP="000333A1">
      <w:pPr>
        <w:tabs>
          <w:tab w:val="left" w:pos="0"/>
          <w:tab w:val="left" w:pos="284"/>
        </w:tabs>
        <w:spacing w:line="223" w:lineRule="auto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lastRenderedPageBreak/>
        <w:t>1.1 ниже на 5,15%</w:t>
      </w:r>
    </w:p>
    <w:p w:rsidR="00A05AC4" w:rsidRDefault="00A05AC4" w:rsidP="000333A1">
      <w:pPr>
        <w:tabs>
          <w:tab w:val="left" w:pos="0"/>
          <w:tab w:val="left" w:pos="284"/>
        </w:tabs>
        <w:spacing w:line="223" w:lineRule="auto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>1.2 ниже на 4,14%</w:t>
      </w:r>
    </w:p>
    <w:p w:rsidR="00A05AC4" w:rsidRDefault="00A05AC4" w:rsidP="000333A1">
      <w:pPr>
        <w:tabs>
          <w:tab w:val="left" w:pos="0"/>
          <w:tab w:val="left" w:pos="284"/>
        </w:tabs>
        <w:spacing w:line="223" w:lineRule="auto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>2.1 ниже на 4,31%</w:t>
      </w:r>
    </w:p>
    <w:p w:rsidR="00A05AC4" w:rsidRDefault="00A05AC4" w:rsidP="000333A1">
      <w:pPr>
        <w:tabs>
          <w:tab w:val="left" w:pos="0"/>
          <w:tab w:val="left" w:pos="284"/>
        </w:tabs>
        <w:spacing w:line="223" w:lineRule="auto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>2.2 ниже на 3,85%</w:t>
      </w:r>
    </w:p>
    <w:p w:rsidR="00A05AC4" w:rsidRDefault="00A05AC4" w:rsidP="000333A1">
      <w:pPr>
        <w:tabs>
          <w:tab w:val="left" w:pos="0"/>
          <w:tab w:val="left" w:pos="284"/>
        </w:tabs>
        <w:spacing w:line="223" w:lineRule="auto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>2.3 ниже на 2,74%</w:t>
      </w:r>
    </w:p>
    <w:p w:rsidR="00A05AC4" w:rsidRDefault="00A05AC4" w:rsidP="000333A1">
      <w:pPr>
        <w:tabs>
          <w:tab w:val="left" w:pos="0"/>
          <w:tab w:val="left" w:pos="284"/>
        </w:tabs>
        <w:spacing w:line="223" w:lineRule="auto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>3.   ниже на 5,94%</w:t>
      </w:r>
    </w:p>
    <w:p w:rsidR="00A05AC4" w:rsidRDefault="00A05AC4" w:rsidP="000333A1">
      <w:pPr>
        <w:tabs>
          <w:tab w:val="left" w:pos="0"/>
          <w:tab w:val="left" w:pos="284"/>
        </w:tabs>
        <w:spacing w:line="223" w:lineRule="auto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>4.   ниже на 8%</w:t>
      </w:r>
    </w:p>
    <w:p w:rsidR="00A05AC4" w:rsidRDefault="00A05AC4" w:rsidP="000333A1">
      <w:pPr>
        <w:tabs>
          <w:tab w:val="left" w:pos="0"/>
          <w:tab w:val="left" w:pos="284"/>
        </w:tabs>
        <w:spacing w:line="223" w:lineRule="auto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lastRenderedPageBreak/>
        <w:t>6.1  ниже на 4,07%</w:t>
      </w:r>
    </w:p>
    <w:p w:rsidR="00A05AC4" w:rsidRDefault="00A05AC4" w:rsidP="000333A1">
      <w:pPr>
        <w:tabs>
          <w:tab w:val="left" w:pos="0"/>
          <w:tab w:val="left" w:pos="284"/>
        </w:tabs>
        <w:spacing w:line="223" w:lineRule="auto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>6.2  ниже на 7,05%</w:t>
      </w:r>
    </w:p>
    <w:p w:rsidR="00A05AC4" w:rsidRDefault="00A05AC4" w:rsidP="000333A1">
      <w:pPr>
        <w:tabs>
          <w:tab w:val="left" w:pos="0"/>
          <w:tab w:val="left" w:pos="284"/>
        </w:tabs>
        <w:spacing w:line="223" w:lineRule="auto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>8.</w:t>
      </w:r>
      <w:r w:rsidRPr="00A05AC4">
        <w:rPr>
          <w:rFonts w:ascii="TimesNewRoman,Italic" w:hAnsi="TimesNewRoman,Italic" w:cs="TimesNewRoman,Italic"/>
          <w:iCs/>
          <w:sz w:val="28"/>
          <w:szCs w:val="28"/>
        </w:rPr>
        <w:t xml:space="preserve"> </w:t>
      </w:r>
      <w:r>
        <w:rPr>
          <w:rFonts w:ascii="TimesNewRoman,Italic" w:hAnsi="TimesNewRoman,Italic" w:cs="TimesNewRoman,Italic"/>
          <w:iCs/>
          <w:sz w:val="28"/>
          <w:szCs w:val="28"/>
        </w:rPr>
        <w:t xml:space="preserve">   ниже на 3,92%</w:t>
      </w:r>
    </w:p>
    <w:p w:rsidR="00A05AC4" w:rsidRDefault="00A05AC4" w:rsidP="000333A1">
      <w:pPr>
        <w:tabs>
          <w:tab w:val="left" w:pos="0"/>
          <w:tab w:val="left" w:pos="284"/>
        </w:tabs>
        <w:spacing w:line="223" w:lineRule="auto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>10.1 ниже на 1,06%</w:t>
      </w:r>
    </w:p>
    <w:p w:rsidR="00DF7D12" w:rsidRDefault="00DF7D12" w:rsidP="000333A1">
      <w:pPr>
        <w:tabs>
          <w:tab w:val="left" w:pos="0"/>
          <w:tab w:val="left" w:pos="284"/>
        </w:tabs>
        <w:spacing w:line="223" w:lineRule="auto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>10.2</w:t>
      </w:r>
      <w:r w:rsidR="00B26799">
        <w:rPr>
          <w:rFonts w:ascii="TimesNewRoman,Italic" w:hAnsi="TimesNewRoman,Italic" w:cs="TimesNewRoman,Italic"/>
          <w:iCs/>
          <w:sz w:val="28"/>
          <w:szCs w:val="28"/>
        </w:rPr>
        <w:t xml:space="preserve"> ниже на </w:t>
      </w:r>
      <w:r w:rsidR="00054AA4">
        <w:rPr>
          <w:rFonts w:ascii="TimesNewRoman,Italic" w:hAnsi="TimesNewRoman,Italic" w:cs="TimesNewRoman,Italic"/>
          <w:iCs/>
          <w:sz w:val="28"/>
          <w:szCs w:val="28"/>
        </w:rPr>
        <w:t>0,98%</w:t>
      </w:r>
    </w:p>
    <w:p w:rsidR="00DF7D12" w:rsidRDefault="00DF7D12" w:rsidP="000333A1">
      <w:pPr>
        <w:tabs>
          <w:tab w:val="left" w:pos="0"/>
          <w:tab w:val="left" w:pos="284"/>
        </w:tabs>
        <w:spacing w:line="223" w:lineRule="auto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>11.1</w:t>
      </w:r>
      <w:r w:rsidR="00B26799">
        <w:rPr>
          <w:rFonts w:ascii="TimesNewRoman,Italic" w:hAnsi="TimesNewRoman,Italic" w:cs="TimesNewRoman,Italic"/>
          <w:iCs/>
          <w:sz w:val="28"/>
          <w:szCs w:val="28"/>
        </w:rPr>
        <w:t xml:space="preserve"> ниже на</w:t>
      </w:r>
      <w:r w:rsidR="00054AA4">
        <w:rPr>
          <w:rFonts w:ascii="TimesNewRoman,Italic" w:hAnsi="TimesNewRoman,Italic" w:cs="TimesNewRoman,Italic"/>
          <w:iCs/>
          <w:sz w:val="28"/>
          <w:szCs w:val="28"/>
        </w:rPr>
        <w:t xml:space="preserve"> 1,82%</w:t>
      </w:r>
    </w:p>
    <w:p w:rsidR="00DF7D12" w:rsidRDefault="00DF7D12" w:rsidP="000333A1">
      <w:pPr>
        <w:tabs>
          <w:tab w:val="left" w:pos="0"/>
          <w:tab w:val="left" w:pos="284"/>
        </w:tabs>
        <w:spacing w:line="223" w:lineRule="auto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>11.2</w:t>
      </w:r>
      <w:r w:rsidR="00B26799">
        <w:rPr>
          <w:rFonts w:ascii="TimesNewRoman,Italic" w:hAnsi="TimesNewRoman,Italic" w:cs="TimesNewRoman,Italic"/>
          <w:iCs/>
          <w:sz w:val="28"/>
          <w:szCs w:val="28"/>
        </w:rPr>
        <w:t xml:space="preserve"> ниже на</w:t>
      </w:r>
      <w:r w:rsidR="00054AA4">
        <w:rPr>
          <w:rFonts w:ascii="TimesNewRoman,Italic" w:hAnsi="TimesNewRoman,Italic" w:cs="TimesNewRoman,Italic"/>
          <w:iCs/>
          <w:sz w:val="28"/>
          <w:szCs w:val="28"/>
        </w:rPr>
        <w:t xml:space="preserve"> 0,38%</w:t>
      </w:r>
    </w:p>
    <w:p w:rsidR="00DF7D12" w:rsidRDefault="00DF7D12" w:rsidP="000333A1">
      <w:pPr>
        <w:tabs>
          <w:tab w:val="left" w:pos="0"/>
          <w:tab w:val="left" w:pos="284"/>
        </w:tabs>
        <w:spacing w:line="223" w:lineRule="auto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lastRenderedPageBreak/>
        <w:t>12.1</w:t>
      </w:r>
      <w:r w:rsidR="00B26799">
        <w:rPr>
          <w:rFonts w:ascii="TimesNewRoman,Italic" w:hAnsi="TimesNewRoman,Italic" w:cs="TimesNewRoman,Italic"/>
          <w:iCs/>
          <w:sz w:val="28"/>
          <w:szCs w:val="28"/>
        </w:rPr>
        <w:t xml:space="preserve"> ниже на</w:t>
      </w:r>
      <w:r w:rsidR="00054AA4">
        <w:rPr>
          <w:rFonts w:ascii="TimesNewRoman,Italic" w:hAnsi="TimesNewRoman,Italic" w:cs="TimesNewRoman,Italic"/>
          <w:iCs/>
          <w:sz w:val="28"/>
          <w:szCs w:val="28"/>
        </w:rPr>
        <w:t xml:space="preserve"> 1,14%</w:t>
      </w:r>
    </w:p>
    <w:p w:rsidR="00DF7D12" w:rsidRDefault="00DF7D12" w:rsidP="000333A1">
      <w:pPr>
        <w:tabs>
          <w:tab w:val="left" w:pos="0"/>
          <w:tab w:val="left" w:pos="284"/>
        </w:tabs>
        <w:spacing w:line="223" w:lineRule="auto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>12.2</w:t>
      </w:r>
      <w:r w:rsidR="00B26799">
        <w:rPr>
          <w:rFonts w:ascii="TimesNewRoman,Italic" w:hAnsi="TimesNewRoman,Italic" w:cs="TimesNewRoman,Italic"/>
          <w:iCs/>
          <w:sz w:val="28"/>
          <w:szCs w:val="28"/>
        </w:rPr>
        <w:t xml:space="preserve"> ниже на</w:t>
      </w:r>
      <w:r w:rsidR="00054AA4">
        <w:rPr>
          <w:rFonts w:ascii="TimesNewRoman,Italic" w:hAnsi="TimesNewRoman,Italic" w:cs="TimesNewRoman,Italic"/>
          <w:iCs/>
          <w:sz w:val="28"/>
          <w:szCs w:val="28"/>
        </w:rPr>
        <w:t xml:space="preserve"> 3,18%</w:t>
      </w:r>
    </w:p>
    <w:p w:rsidR="00054AA4" w:rsidRDefault="00054AA4" w:rsidP="000333A1">
      <w:pPr>
        <w:tabs>
          <w:tab w:val="left" w:pos="0"/>
          <w:tab w:val="left" w:pos="284"/>
        </w:tabs>
        <w:spacing w:line="223" w:lineRule="auto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>12.3 ниже на 2,09%</w:t>
      </w:r>
    </w:p>
    <w:p w:rsidR="00DF7D12" w:rsidRDefault="00DF7D12" w:rsidP="000333A1">
      <w:pPr>
        <w:tabs>
          <w:tab w:val="left" w:pos="0"/>
          <w:tab w:val="left" w:pos="284"/>
        </w:tabs>
        <w:spacing w:line="223" w:lineRule="auto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>13.</w:t>
      </w:r>
      <w:r w:rsidR="00B26799">
        <w:rPr>
          <w:rFonts w:ascii="TimesNewRoman,Italic" w:hAnsi="TimesNewRoman,Italic" w:cs="TimesNewRoman,Italic"/>
          <w:iCs/>
          <w:sz w:val="28"/>
          <w:szCs w:val="28"/>
        </w:rPr>
        <w:t xml:space="preserve"> ниже на</w:t>
      </w:r>
      <w:r w:rsidR="00054AA4">
        <w:rPr>
          <w:rFonts w:ascii="TimesNewRoman,Italic" w:hAnsi="TimesNewRoman,Italic" w:cs="TimesNewRoman,Italic"/>
          <w:iCs/>
          <w:sz w:val="28"/>
          <w:szCs w:val="28"/>
        </w:rPr>
        <w:t xml:space="preserve"> 3,35%</w:t>
      </w:r>
    </w:p>
    <w:p w:rsidR="00DF7D12" w:rsidRDefault="00DF7D12" w:rsidP="000333A1">
      <w:pPr>
        <w:tabs>
          <w:tab w:val="left" w:pos="0"/>
          <w:tab w:val="left" w:pos="284"/>
        </w:tabs>
        <w:spacing w:line="223" w:lineRule="auto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>14.</w:t>
      </w:r>
      <w:r w:rsidR="00B26799">
        <w:rPr>
          <w:rFonts w:ascii="TimesNewRoman,Italic" w:hAnsi="TimesNewRoman,Italic" w:cs="TimesNewRoman,Italic"/>
          <w:iCs/>
          <w:sz w:val="28"/>
          <w:szCs w:val="28"/>
        </w:rPr>
        <w:t xml:space="preserve"> ниже на </w:t>
      </w:r>
      <w:r w:rsidR="00054AA4">
        <w:rPr>
          <w:rFonts w:ascii="TimesNewRoman,Italic" w:hAnsi="TimesNewRoman,Italic" w:cs="TimesNewRoman,Italic"/>
          <w:iCs/>
          <w:sz w:val="28"/>
          <w:szCs w:val="28"/>
        </w:rPr>
        <w:t>2,84%</w:t>
      </w:r>
    </w:p>
    <w:p w:rsidR="00510862" w:rsidRDefault="00510862" w:rsidP="000333A1">
      <w:pPr>
        <w:tabs>
          <w:tab w:val="left" w:pos="0"/>
          <w:tab w:val="left" w:pos="284"/>
        </w:tabs>
        <w:spacing w:line="223" w:lineRule="auto"/>
        <w:jc w:val="right"/>
        <w:rPr>
          <w:sz w:val="28"/>
        </w:rPr>
        <w:sectPr w:rsidR="00510862" w:rsidSect="00510862">
          <w:type w:val="continuous"/>
          <w:pgSz w:w="11906" w:h="16838"/>
          <w:pgMar w:top="709" w:right="850" w:bottom="851" w:left="993" w:header="708" w:footer="83" w:gutter="0"/>
          <w:cols w:num="3" w:space="708"/>
          <w:docGrid w:linePitch="360"/>
        </w:sectPr>
      </w:pPr>
    </w:p>
    <w:p w:rsidR="00FD5B18" w:rsidRPr="002965D3" w:rsidRDefault="00FD5B18" w:rsidP="00FD5B18">
      <w:pPr>
        <w:tabs>
          <w:tab w:val="left" w:pos="0"/>
          <w:tab w:val="left" w:pos="284"/>
        </w:tabs>
        <w:jc w:val="right"/>
        <w:rPr>
          <w:sz w:val="28"/>
        </w:rPr>
      </w:pPr>
      <w:r w:rsidRPr="002965D3">
        <w:rPr>
          <w:sz w:val="28"/>
        </w:rPr>
        <w:lastRenderedPageBreak/>
        <w:t>Диаграмма</w:t>
      </w:r>
      <w:r w:rsidR="00167F65">
        <w:rPr>
          <w:sz w:val="28"/>
        </w:rPr>
        <w:t xml:space="preserve"> 12</w:t>
      </w:r>
    </w:p>
    <w:p w:rsidR="008D632E" w:rsidRDefault="008D632E" w:rsidP="000333A1">
      <w:pPr>
        <w:tabs>
          <w:tab w:val="left" w:pos="284"/>
          <w:tab w:val="left" w:pos="851"/>
        </w:tabs>
        <w:ind w:left="851"/>
        <w:jc w:val="both"/>
        <w:rPr>
          <w:rFonts w:ascii="TimesNewRoman,Italic" w:hAnsi="TimesNewRoman,Italic" w:cs="TimesNewRoman,Italic"/>
          <w:b/>
          <w:noProof/>
          <w:sz w:val="28"/>
          <w:szCs w:val="28"/>
        </w:rPr>
      </w:pPr>
      <w:r w:rsidRPr="008D632E">
        <w:rPr>
          <w:rFonts w:ascii="TimesNewRoman,Italic" w:hAnsi="TimesNewRoman,Italic" w:cs="TimesNewRoman,Italic"/>
          <w:b/>
          <w:noProof/>
          <w:sz w:val="28"/>
          <w:szCs w:val="28"/>
        </w:rPr>
        <w:drawing>
          <wp:inline distT="0" distB="0" distL="0" distR="0">
            <wp:extent cx="5131097" cy="2383277"/>
            <wp:effectExtent l="19050" t="0" r="12403" b="0"/>
            <wp:docPr id="29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B26799" w:rsidRDefault="00B26799" w:rsidP="00B26799">
      <w:pPr>
        <w:tabs>
          <w:tab w:val="left" w:pos="0"/>
          <w:tab w:val="left" w:pos="284"/>
        </w:tabs>
        <w:jc w:val="right"/>
        <w:rPr>
          <w:rFonts w:ascii="TimesNewRoman,Italic" w:hAnsi="TimesNewRoman,Italic" w:cs="TimesNewRoman,Italic"/>
          <w:noProof/>
          <w:sz w:val="28"/>
          <w:szCs w:val="28"/>
        </w:rPr>
      </w:pPr>
    </w:p>
    <w:p w:rsidR="008D632E" w:rsidRPr="00B26799" w:rsidRDefault="00B26799" w:rsidP="00B26799">
      <w:pPr>
        <w:tabs>
          <w:tab w:val="left" w:pos="0"/>
          <w:tab w:val="left" w:pos="284"/>
        </w:tabs>
        <w:jc w:val="right"/>
        <w:rPr>
          <w:rFonts w:ascii="TimesNewRoman,Italic" w:hAnsi="TimesNewRoman,Italic" w:cs="TimesNewRoman,Italic"/>
          <w:noProof/>
          <w:sz w:val="28"/>
          <w:szCs w:val="28"/>
        </w:rPr>
      </w:pPr>
      <w:r w:rsidRPr="00B26799">
        <w:rPr>
          <w:rFonts w:ascii="TimesNewRoman,Italic" w:hAnsi="TimesNewRoman,Italic" w:cs="TimesNewRoman,Italic"/>
          <w:noProof/>
          <w:sz w:val="28"/>
          <w:szCs w:val="28"/>
        </w:rPr>
        <w:t>Таблица</w:t>
      </w:r>
      <w:r>
        <w:rPr>
          <w:rFonts w:ascii="TimesNewRoman,Italic" w:hAnsi="TimesNewRoman,Italic" w:cs="TimesNewRoman,Italic"/>
          <w:noProof/>
          <w:sz w:val="28"/>
          <w:szCs w:val="28"/>
        </w:rPr>
        <w:t xml:space="preserve"> </w:t>
      </w:r>
      <w:r w:rsidR="00B6712A">
        <w:rPr>
          <w:rFonts w:ascii="TimesNewRoman,Italic" w:hAnsi="TimesNewRoman,Italic" w:cs="TimesNewRoman,Italic"/>
          <w:noProof/>
          <w:sz w:val="28"/>
          <w:szCs w:val="28"/>
        </w:rPr>
        <w:t>1</w:t>
      </w:r>
      <w:r w:rsidR="00F97E26">
        <w:rPr>
          <w:rFonts w:ascii="TimesNewRoman,Italic" w:hAnsi="TimesNewRoman,Italic" w:cs="TimesNewRoman,Italic"/>
          <w:noProof/>
          <w:sz w:val="28"/>
          <w:szCs w:val="28"/>
        </w:rPr>
        <w:t>1</w:t>
      </w:r>
    </w:p>
    <w:tbl>
      <w:tblPr>
        <w:tblW w:w="10080" w:type="dxa"/>
        <w:tblInd w:w="93" w:type="dxa"/>
        <w:tblLook w:val="04A0"/>
      </w:tblPr>
      <w:tblGrid>
        <w:gridCol w:w="947"/>
        <w:gridCol w:w="7432"/>
        <w:gridCol w:w="850"/>
        <w:gridCol w:w="851"/>
      </w:tblGrid>
      <w:tr w:rsidR="00B74BEE" w:rsidRPr="00B313DB" w:rsidTr="004A34BC">
        <w:trPr>
          <w:trHeight w:val="744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BEE" w:rsidRPr="004A34BC" w:rsidRDefault="00B74BEE" w:rsidP="004A34BC">
            <w:pPr>
              <w:jc w:val="center"/>
              <w:rPr>
                <w:color w:val="000000"/>
                <w:sz w:val="22"/>
                <w:szCs w:val="22"/>
              </w:rPr>
            </w:pPr>
            <w:r w:rsidRPr="004A34BC">
              <w:rPr>
                <w:color w:val="000000"/>
                <w:sz w:val="22"/>
                <w:szCs w:val="22"/>
              </w:rPr>
              <w:t>№ задания</w:t>
            </w:r>
          </w:p>
        </w:tc>
        <w:tc>
          <w:tcPr>
            <w:tcW w:w="7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BEE" w:rsidRPr="00B313DB" w:rsidRDefault="00B74BEE" w:rsidP="00B26799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313DB">
              <w:rPr>
                <w:b/>
                <w:bCs/>
                <w:color w:val="000000"/>
                <w:sz w:val="22"/>
                <w:szCs w:val="22"/>
              </w:rPr>
              <w:t>Блоки ПООП проверяемые требования (умения) в соответствии с ФГОС (</w:t>
            </w:r>
            <w:r w:rsidR="005E53E5" w:rsidRPr="00B313DB">
              <w:rPr>
                <w:b/>
                <w:bCs/>
                <w:color w:val="000000"/>
                <w:sz w:val="22"/>
                <w:szCs w:val="22"/>
              </w:rPr>
              <w:t>11 класс</w:t>
            </w:r>
            <w:r w:rsidRPr="00B313DB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BEE" w:rsidRPr="00B313DB" w:rsidRDefault="00B74BEE" w:rsidP="00B2679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313DB">
              <w:rPr>
                <w:b/>
                <w:color w:val="000000"/>
                <w:sz w:val="22"/>
                <w:szCs w:val="22"/>
              </w:rPr>
              <w:t>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4BEE" w:rsidRPr="00B313DB" w:rsidRDefault="00B74BEE" w:rsidP="00B2679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313DB">
              <w:rPr>
                <w:b/>
                <w:color w:val="000000"/>
                <w:sz w:val="22"/>
                <w:szCs w:val="22"/>
              </w:rPr>
              <w:t>РФ</w:t>
            </w:r>
          </w:p>
        </w:tc>
      </w:tr>
      <w:tr w:rsidR="00B74BEE" w:rsidRPr="00B74BEE" w:rsidTr="004A34BC">
        <w:trPr>
          <w:trHeight w:val="73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4A34BC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1.1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BEE" w:rsidRPr="00B74BEE" w:rsidRDefault="00B74BEE" w:rsidP="00B74BEE">
            <w:pPr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Уметь выявлять приспособления организмов к среде обитания, источники мутагенов в окружающей среде (косвенно), антропогенные изменения в экосистемах своей местности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B74BEE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69,16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B74BEE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74,31</w:t>
            </w:r>
          </w:p>
        </w:tc>
      </w:tr>
      <w:tr w:rsidR="00B74BEE" w:rsidRPr="00B74BEE" w:rsidTr="004A34BC">
        <w:trPr>
          <w:trHeight w:val="8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4A34BC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1.2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BEE" w:rsidRPr="00B74BEE" w:rsidRDefault="00B74BEE" w:rsidP="00B74BEE">
            <w:pPr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 xml:space="preserve"> Уметь выявлять приспособления организмов к среде обитания, источники мутагенов в окружающей среде (косвенно), антропогенные изменения в экосистемах своей местности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B74BEE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49,38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B74BEE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53,52</w:t>
            </w:r>
          </w:p>
        </w:tc>
      </w:tr>
      <w:tr w:rsidR="00B74BEE" w:rsidRPr="00B74BEE" w:rsidTr="004A34BC">
        <w:trPr>
          <w:trHeight w:val="70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4A34BC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2.1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BEE" w:rsidRPr="00B74BEE" w:rsidRDefault="00B74BEE" w:rsidP="00B74BEE">
            <w:pPr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B74BEE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75,39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B74BEE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79,7</w:t>
            </w:r>
          </w:p>
        </w:tc>
      </w:tr>
      <w:tr w:rsidR="00B74BEE" w:rsidRPr="00B74BEE" w:rsidTr="004A34BC">
        <w:trPr>
          <w:trHeight w:val="77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4A34BC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2.2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BEE" w:rsidRPr="00B74BEE" w:rsidRDefault="00B74BEE" w:rsidP="00B74BEE">
            <w:pPr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B74BEE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73,29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B74BEE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77,14</w:t>
            </w:r>
          </w:p>
        </w:tc>
      </w:tr>
      <w:tr w:rsidR="00B74BEE" w:rsidRPr="00B74BEE" w:rsidTr="004A34BC">
        <w:trPr>
          <w:trHeight w:val="71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4A34BC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2.3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BEE" w:rsidRPr="00B74BEE" w:rsidRDefault="00B74BEE" w:rsidP="00B74BEE">
            <w:pPr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 xml:space="preserve"> 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B74BEE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42,13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B74BEE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44,87</w:t>
            </w:r>
          </w:p>
        </w:tc>
      </w:tr>
      <w:tr w:rsidR="00B74BEE" w:rsidRPr="00B74BEE" w:rsidTr="004A34BC">
        <w:trPr>
          <w:trHeight w:val="9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4A34BC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3.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BEE" w:rsidRPr="00B74BEE" w:rsidRDefault="00B74BEE" w:rsidP="00B74BEE">
            <w:pPr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Знать и понимать сущность биологических процессов: размножение, оплодотворение, действие искусственного и естественного отбора, формирование приспособленности, образование видов, круговорот веществ и превращения энергии в экосистемах и биосфере.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B74BEE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68,85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B74BEE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74,79</w:t>
            </w:r>
          </w:p>
        </w:tc>
      </w:tr>
      <w:tr w:rsidR="00B74BEE" w:rsidRPr="00B74BEE" w:rsidTr="004A34BC">
        <w:trPr>
          <w:trHeight w:val="2012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4A34BC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4.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BEE" w:rsidRPr="00B74BEE" w:rsidRDefault="00B74BEE" w:rsidP="00B74BEE">
            <w:pPr>
              <w:rPr>
                <w:color w:val="000000"/>
                <w:sz w:val="22"/>
                <w:szCs w:val="22"/>
              </w:rPr>
            </w:pPr>
            <w:proofErr w:type="gramStart"/>
            <w:r w:rsidRPr="00B74BEE">
              <w:rPr>
                <w:color w:val="000000"/>
                <w:sz w:val="22"/>
                <w:szCs w:val="22"/>
              </w:rPr>
              <w:t>Уметь объяснять: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организмов.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B74BEE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64,49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B74BEE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72,49</w:t>
            </w:r>
          </w:p>
        </w:tc>
      </w:tr>
      <w:tr w:rsidR="00B74BEE" w:rsidRPr="00B74BEE" w:rsidTr="004A34BC">
        <w:trPr>
          <w:trHeight w:val="1956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4A34BC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BEE" w:rsidRPr="00B74BEE" w:rsidRDefault="00B74BEE" w:rsidP="00B74BEE">
            <w:pPr>
              <w:rPr>
                <w:color w:val="000000"/>
                <w:sz w:val="22"/>
                <w:szCs w:val="22"/>
              </w:rPr>
            </w:pPr>
            <w:proofErr w:type="gramStart"/>
            <w:r w:rsidRPr="00B74BEE">
              <w:rPr>
                <w:color w:val="000000"/>
                <w:sz w:val="22"/>
                <w:szCs w:val="22"/>
              </w:rPr>
              <w:t>Уметь объяснять: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организмов.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B74BEE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53,35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B74BEE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52,83</w:t>
            </w:r>
          </w:p>
        </w:tc>
      </w:tr>
      <w:tr w:rsidR="00B74BEE" w:rsidRPr="00B74BEE" w:rsidTr="004A34BC">
        <w:trPr>
          <w:trHeight w:val="148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4A34BC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6.1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BEE" w:rsidRPr="00B74BEE" w:rsidRDefault="00B74BEE" w:rsidP="00B74BEE">
            <w:pPr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Использовать приобретенные знания и умения в практической деятельности и повседневной жизни для соблюдения мер профилактики отравлений, вирусных и других заболеваний, стрессов, вредных привычек (курение, алкоголизм, наркомания), а также правил поведения в природной среде; для оказания первой помощи при простудных и других заболеваниях, отравлении пищевыми продуктами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B74BEE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72,43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B74BEE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76,5</w:t>
            </w:r>
          </w:p>
        </w:tc>
      </w:tr>
      <w:tr w:rsidR="00B74BEE" w:rsidRPr="00B74BEE" w:rsidTr="004A34BC">
        <w:trPr>
          <w:trHeight w:val="152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4A34BC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6.2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BEE" w:rsidRPr="00B74BEE" w:rsidRDefault="00B74BEE" w:rsidP="00B74BEE">
            <w:pPr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Использовать приобретенные знания и умения в практической деятельности и повседневной жизни для соблюдения мер профилактики отравлений, вирусных и других заболеваний, стрессов, вредных привычек (курение, алкоголизм, наркомания), а также правил поведения в природной среде; для оказания первой помощи при простудных и других заболеваниях, отравлении пищевыми продуктами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B74BEE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64,02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B74BEE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71,07</w:t>
            </w:r>
          </w:p>
        </w:tc>
      </w:tr>
      <w:tr w:rsidR="00B74BEE" w:rsidRPr="00B74BEE" w:rsidTr="004A34BC">
        <w:trPr>
          <w:trHeight w:val="155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4A34BC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7.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BEE" w:rsidRPr="00B74BEE" w:rsidRDefault="00B74BEE" w:rsidP="00B74BEE">
            <w:pPr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Использовать приобретенные знания и умения в практической деятельности и повседневной жизни для соблюдения мер профилактики отравлений, вирусных и других заболеваний, стрессов, вредных привычек (курение, алкоголизм, наркомания), а также правил поведения в природной среде; для оказания первой помощи при простудных и других заболеваниях, отравлении пищевыми продуктами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B74BEE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67,52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B74BEE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67,23</w:t>
            </w:r>
          </w:p>
        </w:tc>
      </w:tr>
      <w:tr w:rsidR="00B74BEE" w:rsidRPr="00B74BEE" w:rsidTr="004A34BC">
        <w:trPr>
          <w:trHeight w:val="83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4A34BC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lastRenderedPageBreak/>
              <w:t>8.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BEE" w:rsidRPr="00B74BEE" w:rsidRDefault="00B74BEE" w:rsidP="00B74BEE">
            <w:pPr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B74BEE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67,6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B74BEE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71,52</w:t>
            </w:r>
          </w:p>
        </w:tc>
      </w:tr>
      <w:tr w:rsidR="00B74BEE" w:rsidRPr="00B74BEE" w:rsidTr="004A34BC">
        <w:trPr>
          <w:trHeight w:val="709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4A34BC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9.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BEE" w:rsidRPr="00B74BEE" w:rsidRDefault="00B74BEE" w:rsidP="00B74BEE">
            <w:pPr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B74BEE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75,62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B74BEE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69,02</w:t>
            </w:r>
          </w:p>
        </w:tc>
      </w:tr>
      <w:tr w:rsidR="00B74BEE" w:rsidRPr="00B74BEE" w:rsidTr="004A34BC">
        <w:trPr>
          <w:trHeight w:val="15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4A34BC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10.1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BEE" w:rsidRPr="00B74BEE" w:rsidRDefault="00B74BEE" w:rsidP="00B74BEE">
            <w:pPr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 xml:space="preserve"> Знать и понимать основные положения биологических теорий (клеточная, эволюционная теория Ч. Дарвина); учение В.И. Вернадского о биосфере; сущность законов Г. Менделя, закономерностей изменчивости.</w:t>
            </w:r>
            <w:r w:rsidRPr="00B74BEE">
              <w:rPr>
                <w:color w:val="000000"/>
                <w:sz w:val="22"/>
                <w:szCs w:val="22"/>
              </w:rPr>
              <w:br/>
              <w:t>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B74BEE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84,27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B74BEE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85,33</w:t>
            </w:r>
          </w:p>
        </w:tc>
      </w:tr>
      <w:tr w:rsidR="00B74BEE" w:rsidRPr="00B74BEE" w:rsidTr="004A34BC">
        <w:trPr>
          <w:trHeight w:val="1527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4A34BC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10.2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BEE" w:rsidRPr="00B74BEE" w:rsidRDefault="00B74BEE" w:rsidP="00B74BEE">
            <w:pPr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Знать и понимать основные положения биологических теорий (клеточная, эволюционная теория Ч. Дарвина); учение В.И. Вернадского о биосфере; сущность законов Г. Менделя, закономерностей изменчивости.</w:t>
            </w:r>
            <w:r w:rsidRPr="00B74BEE">
              <w:rPr>
                <w:color w:val="000000"/>
                <w:sz w:val="22"/>
                <w:szCs w:val="22"/>
              </w:rPr>
              <w:br/>
              <w:t>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B74BEE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90,19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B74BEE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91,71</w:t>
            </w:r>
          </w:p>
        </w:tc>
      </w:tr>
      <w:tr w:rsidR="00B74BEE" w:rsidRPr="00B74BEE" w:rsidTr="004A34BC">
        <w:trPr>
          <w:trHeight w:val="60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4A34BC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11.1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BEE" w:rsidRPr="00B74BEE" w:rsidRDefault="00B74BEE" w:rsidP="00B74BEE">
            <w:pPr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Знать и понимать строение биологических объектов: клетки, генов и хромосом, вида и экосистем (структура)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B74BEE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63,4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B74BEE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65,22</w:t>
            </w:r>
          </w:p>
        </w:tc>
      </w:tr>
      <w:tr w:rsidR="00B74BEE" w:rsidRPr="00B74BEE" w:rsidTr="004A34BC">
        <w:trPr>
          <w:trHeight w:val="608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4A34BC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11.2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BEE" w:rsidRPr="00B74BEE" w:rsidRDefault="00B74BEE" w:rsidP="00B74BEE">
            <w:pPr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Знать и понимать строение биологических объектов: клетки, генов и хромосом, вида и экосистем (структура)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B74BEE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39,72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B74BEE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40,1</w:t>
            </w:r>
          </w:p>
        </w:tc>
      </w:tr>
      <w:tr w:rsidR="00B74BEE" w:rsidRPr="00B74BEE" w:rsidTr="004A34BC">
        <w:trPr>
          <w:trHeight w:val="2021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4A34BC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12.1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BEE" w:rsidRPr="00B74BEE" w:rsidRDefault="00B74BEE" w:rsidP="00B74BEE">
            <w:pPr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Знать и понимать строение биологических объектов: клетки, генов и хромосом, вида и экосистем (структура).</w:t>
            </w:r>
            <w:r w:rsidRPr="00B74BEE">
              <w:rPr>
                <w:color w:val="000000"/>
                <w:sz w:val="22"/>
                <w:szCs w:val="22"/>
              </w:rPr>
              <w:br/>
              <w:t>Уметь объяснять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B74BEE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56,7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B74BEE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57,84</w:t>
            </w:r>
          </w:p>
        </w:tc>
      </w:tr>
      <w:tr w:rsidR="00B74BEE" w:rsidRPr="00B74BEE" w:rsidTr="004A34BC">
        <w:trPr>
          <w:trHeight w:val="196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4A34BC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12.2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BEE" w:rsidRPr="00B74BEE" w:rsidRDefault="00B74BEE" w:rsidP="00B74BEE">
            <w:pPr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Знать и понимать строение биологических объектов: клетки, генов и хромосом, вида и экосистем (структура).</w:t>
            </w:r>
            <w:r w:rsidRPr="00B74BEE">
              <w:rPr>
                <w:color w:val="000000"/>
                <w:sz w:val="22"/>
                <w:szCs w:val="22"/>
              </w:rPr>
              <w:br/>
              <w:t>Уметь объяснять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B74BEE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51,4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B74BEE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54,58</w:t>
            </w:r>
          </w:p>
        </w:tc>
      </w:tr>
      <w:tr w:rsidR="00B74BEE" w:rsidRPr="00B74BEE" w:rsidTr="004A34BC">
        <w:trPr>
          <w:trHeight w:val="205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4A34BC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12.3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BEE" w:rsidRPr="00B74BEE" w:rsidRDefault="00B74BEE" w:rsidP="00B74BEE">
            <w:pPr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Знать и понимать строение биологических объектов: клетки, генов и хромосом, вида и экосистем (структура).</w:t>
            </w:r>
            <w:r w:rsidRPr="00B74BEE">
              <w:rPr>
                <w:color w:val="000000"/>
                <w:sz w:val="22"/>
                <w:szCs w:val="22"/>
              </w:rPr>
              <w:br/>
              <w:t>Уметь объяснять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B74BEE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63,24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B74BEE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65,33</w:t>
            </w:r>
          </w:p>
        </w:tc>
      </w:tr>
      <w:tr w:rsidR="00B74BEE" w:rsidRPr="00B74BEE" w:rsidTr="004A34BC">
        <w:trPr>
          <w:trHeight w:val="155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4A34BC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13.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BEE" w:rsidRPr="00B74BEE" w:rsidRDefault="00B74BEE" w:rsidP="00B74BEE">
            <w:pPr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Знать и понимать основные положения биологических теорий (клеточная, эволюционная теория Ч. Дарвина); учение В.И. Вернадского о биосфере; сущность законов Г. Менделя, закономерностей изменчивости.</w:t>
            </w:r>
            <w:r w:rsidRPr="00B74BEE">
              <w:rPr>
                <w:color w:val="000000"/>
                <w:sz w:val="22"/>
                <w:szCs w:val="22"/>
              </w:rPr>
              <w:br/>
              <w:t>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B74BEE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21,86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B74BEE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25,21</w:t>
            </w:r>
          </w:p>
        </w:tc>
      </w:tr>
      <w:tr w:rsidR="00B74BEE" w:rsidRPr="00B74BEE" w:rsidTr="004A34BC">
        <w:trPr>
          <w:trHeight w:val="97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4A34BC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14.</w:t>
            </w:r>
          </w:p>
        </w:tc>
        <w:tc>
          <w:tcPr>
            <w:tcW w:w="7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4BEE" w:rsidRPr="00B74BEE" w:rsidRDefault="00B74BEE" w:rsidP="00B74BEE">
            <w:pPr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Уметь находить информацию о биологических объектах в различных источниках (учебных текстах, справочниках, научно-популярных изданиях, компьютерных базах данных, ресурсах Интернета) и критически ее оценивать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B74BEE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48,21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74BEE" w:rsidRPr="00B74BEE" w:rsidRDefault="00B74BEE" w:rsidP="00B74BEE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51,05</w:t>
            </w:r>
          </w:p>
        </w:tc>
      </w:tr>
    </w:tbl>
    <w:p w:rsidR="00B74BEE" w:rsidRDefault="00B74BEE" w:rsidP="008D632E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b/>
          <w:noProof/>
          <w:sz w:val="28"/>
          <w:szCs w:val="28"/>
        </w:rPr>
      </w:pPr>
    </w:p>
    <w:p w:rsidR="004A34BC" w:rsidRDefault="004A34BC" w:rsidP="008D632E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b/>
          <w:noProof/>
          <w:sz w:val="28"/>
          <w:szCs w:val="28"/>
        </w:rPr>
      </w:pPr>
    </w:p>
    <w:p w:rsidR="00C316C9" w:rsidRPr="00A61E22" w:rsidRDefault="00C316C9" w:rsidP="00EF51A5">
      <w:pPr>
        <w:pStyle w:val="a9"/>
        <w:numPr>
          <w:ilvl w:val="0"/>
          <w:numId w:val="2"/>
        </w:numPr>
        <w:tabs>
          <w:tab w:val="left" w:pos="0"/>
          <w:tab w:val="left" w:pos="284"/>
        </w:tabs>
        <w:jc w:val="center"/>
        <w:rPr>
          <w:rFonts w:ascii="TimesNewRoman,Italic" w:hAnsi="TimesNewRoman,Italic" w:cs="TimesNewRoman,Italic"/>
          <w:b/>
          <w:noProof/>
          <w:sz w:val="28"/>
          <w:szCs w:val="28"/>
        </w:rPr>
      </w:pPr>
      <w:r w:rsidRPr="00A61E22">
        <w:rPr>
          <w:rFonts w:ascii="TimesNewRoman,Italic" w:hAnsi="TimesNewRoman,Italic" w:cs="TimesNewRoman,Italic"/>
          <w:b/>
          <w:noProof/>
          <w:sz w:val="28"/>
          <w:szCs w:val="28"/>
        </w:rPr>
        <w:lastRenderedPageBreak/>
        <w:t>Выполнение заданий группами участников</w:t>
      </w:r>
    </w:p>
    <w:p w:rsidR="00EE086B" w:rsidRDefault="00EE086B" w:rsidP="00A61E22">
      <w:pPr>
        <w:pStyle w:val="a9"/>
        <w:tabs>
          <w:tab w:val="left" w:pos="0"/>
          <w:tab w:val="left" w:pos="284"/>
        </w:tabs>
        <w:ind w:left="0" w:firstLine="709"/>
        <w:jc w:val="both"/>
        <w:rPr>
          <w:rFonts w:ascii="TimesNewRoman,Italic" w:hAnsi="TimesNewRoman,Italic" w:cs="TimesNewRoman,Italic"/>
          <w:noProof/>
          <w:sz w:val="28"/>
          <w:szCs w:val="28"/>
        </w:rPr>
      </w:pPr>
    </w:p>
    <w:p w:rsidR="00A61E22" w:rsidRPr="00A61E22" w:rsidRDefault="00A61E22" w:rsidP="00A61E22">
      <w:pPr>
        <w:pStyle w:val="a9"/>
        <w:tabs>
          <w:tab w:val="left" w:pos="0"/>
          <w:tab w:val="left" w:pos="284"/>
        </w:tabs>
        <w:ind w:left="0" w:firstLine="709"/>
        <w:jc w:val="both"/>
        <w:rPr>
          <w:rFonts w:ascii="TimesNewRoman,Italic" w:hAnsi="TimesNewRoman,Italic" w:cs="TimesNewRoman,Italic"/>
          <w:noProof/>
          <w:sz w:val="28"/>
          <w:szCs w:val="28"/>
        </w:rPr>
      </w:pPr>
      <w:r w:rsidRPr="00ED6F60">
        <w:rPr>
          <w:rFonts w:ascii="TimesNewRoman,Italic" w:hAnsi="TimesNewRoman,Italic" w:cs="TimesNewRoman,Italic"/>
          <w:noProof/>
          <w:sz w:val="28"/>
          <w:szCs w:val="28"/>
        </w:rPr>
        <w:t xml:space="preserve">Данный параметр позволяет </w:t>
      </w:r>
      <w:r w:rsidR="00ED6F60">
        <w:rPr>
          <w:rFonts w:ascii="TimesNewRoman,Italic" w:hAnsi="TimesNewRoman,Italic" w:cs="TimesNewRoman,Italic"/>
          <w:noProof/>
          <w:sz w:val="28"/>
          <w:szCs w:val="28"/>
        </w:rPr>
        <w:t>выявить</w:t>
      </w:r>
      <w:r w:rsidRPr="00ED6F60">
        <w:rPr>
          <w:rFonts w:ascii="TimesNewRoman,Italic" w:hAnsi="TimesNewRoman,Italic" w:cs="TimesNewRoman,Italic"/>
          <w:noProof/>
          <w:sz w:val="28"/>
          <w:szCs w:val="28"/>
        </w:rPr>
        <w:t xml:space="preserve"> задани</w:t>
      </w:r>
      <w:r w:rsidR="00EE086B" w:rsidRPr="00ED6F60">
        <w:rPr>
          <w:rFonts w:ascii="TimesNewRoman,Italic" w:hAnsi="TimesNewRoman,Italic" w:cs="TimesNewRoman,Italic"/>
          <w:noProof/>
          <w:sz w:val="28"/>
          <w:szCs w:val="28"/>
        </w:rPr>
        <w:t>я</w:t>
      </w:r>
      <w:r w:rsidR="00ED6F60">
        <w:rPr>
          <w:rFonts w:ascii="TimesNewRoman,Italic" w:hAnsi="TimesNewRoman,Italic" w:cs="TimesNewRoman,Italic"/>
          <w:noProof/>
          <w:sz w:val="28"/>
          <w:szCs w:val="28"/>
        </w:rPr>
        <w:t>, вызывающие</w:t>
      </w:r>
      <w:r w:rsidRPr="00A61E22">
        <w:rPr>
          <w:rFonts w:ascii="TimesNewRoman,Italic" w:hAnsi="TimesNewRoman,Italic" w:cs="TimesNewRoman,Italic"/>
          <w:noProof/>
          <w:sz w:val="28"/>
          <w:szCs w:val="28"/>
        </w:rPr>
        <w:t xml:space="preserve"> наибольшие затруд</w:t>
      </w:r>
      <w:r w:rsidR="000E535D">
        <w:rPr>
          <w:rFonts w:ascii="TimesNewRoman,Italic" w:hAnsi="TimesNewRoman,Italic" w:cs="TimesNewRoman,Italic"/>
          <w:noProof/>
          <w:sz w:val="28"/>
          <w:szCs w:val="28"/>
        </w:rPr>
        <w:t xml:space="preserve">нения у участников, получивших </w:t>
      </w:r>
      <w:r w:rsidRPr="00A61E22">
        <w:rPr>
          <w:rFonts w:ascii="TimesNewRoman,Italic" w:hAnsi="TimesNewRoman,Italic" w:cs="TimesNewRoman,Italic"/>
          <w:noProof/>
          <w:sz w:val="28"/>
          <w:szCs w:val="28"/>
        </w:rPr>
        <w:t xml:space="preserve">разные отметки за ВПР. </w:t>
      </w:r>
    </w:p>
    <w:p w:rsidR="000E535D" w:rsidRDefault="000E535D" w:rsidP="000E535D">
      <w:pPr>
        <w:tabs>
          <w:tab w:val="left" w:pos="0"/>
          <w:tab w:val="left" w:pos="284"/>
        </w:tabs>
        <w:ind w:left="360"/>
        <w:jc w:val="center"/>
        <w:rPr>
          <w:rFonts w:ascii="TimesNewRoman,Italic" w:hAnsi="TimesNewRoman,Italic" w:cs="TimesNewRoman,Italic"/>
          <w:b/>
          <w:noProof/>
          <w:sz w:val="28"/>
          <w:szCs w:val="28"/>
        </w:rPr>
      </w:pPr>
    </w:p>
    <w:p w:rsidR="00FD5B18" w:rsidRDefault="000E535D" w:rsidP="00FD5B18">
      <w:pPr>
        <w:tabs>
          <w:tab w:val="left" w:pos="0"/>
          <w:tab w:val="left" w:pos="284"/>
        </w:tabs>
        <w:jc w:val="center"/>
        <w:rPr>
          <w:sz w:val="28"/>
        </w:rPr>
      </w:pPr>
      <w:r>
        <w:rPr>
          <w:rFonts w:ascii="TimesNewRoman,Italic" w:hAnsi="TimesNewRoman,Italic" w:cs="TimesNewRoman,Italic"/>
          <w:b/>
          <w:noProof/>
          <w:sz w:val="28"/>
          <w:szCs w:val="28"/>
        </w:rPr>
        <w:t>6 класс</w:t>
      </w:r>
    </w:p>
    <w:p w:rsidR="00FD5B18" w:rsidRPr="002965D3" w:rsidRDefault="00FD5B18" w:rsidP="00FD5B18">
      <w:pPr>
        <w:tabs>
          <w:tab w:val="left" w:pos="0"/>
          <w:tab w:val="left" w:pos="284"/>
        </w:tabs>
        <w:jc w:val="right"/>
        <w:rPr>
          <w:sz w:val="28"/>
        </w:rPr>
      </w:pPr>
      <w:r w:rsidRPr="002965D3">
        <w:rPr>
          <w:sz w:val="28"/>
        </w:rPr>
        <w:t>Диаграмма</w:t>
      </w:r>
      <w:r w:rsidR="00167F65">
        <w:rPr>
          <w:sz w:val="28"/>
        </w:rPr>
        <w:t>13</w:t>
      </w:r>
    </w:p>
    <w:p w:rsidR="00A61E22" w:rsidRPr="00A61E22" w:rsidRDefault="00FD5B18" w:rsidP="000E535D">
      <w:pPr>
        <w:tabs>
          <w:tab w:val="left" w:pos="0"/>
          <w:tab w:val="left" w:pos="284"/>
        </w:tabs>
        <w:ind w:left="360"/>
        <w:jc w:val="center"/>
        <w:rPr>
          <w:rFonts w:ascii="TimesNewRoman,Italic" w:hAnsi="TimesNewRoman,Italic" w:cs="TimesNewRoman,Italic"/>
          <w:b/>
          <w:noProof/>
          <w:sz w:val="28"/>
          <w:szCs w:val="28"/>
        </w:rPr>
      </w:pPr>
      <w:r w:rsidRPr="00BD0ED6">
        <w:rPr>
          <w:rFonts w:ascii="TimesNewRoman,Italic" w:hAnsi="TimesNewRoman,Italic" w:cs="TimesNewRoman,Italic"/>
          <w:b/>
          <w:iCs/>
          <w:noProof/>
          <w:sz w:val="28"/>
          <w:szCs w:val="28"/>
        </w:rPr>
        <w:drawing>
          <wp:inline distT="0" distB="0" distL="0" distR="0">
            <wp:extent cx="6339220" cy="2902689"/>
            <wp:effectExtent l="19050" t="0" r="23480" b="0"/>
            <wp:docPr id="12" name="Диаграмма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C316C9" w:rsidRPr="0015741D" w:rsidRDefault="00C316C9" w:rsidP="00FD5B18">
      <w:pPr>
        <w:tabs>
          <w:tab w:val="left" w:pos="0"/>
          <w:tab w:val="left" w:pos="284"/>
        </w:tabs>
        <w:jc w:val="right"/>
        <w:rPr>
          <w:rFonts w:ascii="TimesNewRoman,Italic" w:hAnsi="TimesNewRoman,Italic" w:cs="TimesNewRoman,Italic"/>
          <w:b/>
          <w:noProof/>
          <w:sz w:val="28"/>
          <w:szCs w:val="28"/>
        </w:rPr>
      </w:pPr>
    </w:p>
    <w:p w:rsidR="007B3BF5" w:rsidRPr="00F36B75" w:rsidRDefault="00BD0ED6" w:rsidP="00A61E22">
      <w:pPr>
        <w:tabs>
          <w:tab w:val="left" w:pos="0"/>
          <w:tab w:val="left" w:pos="284"/>
        </w:tabs>
        <w:jc w:val="both"/>
        <w:rPr>
          <w:sz w:val="28"/>
          <w:szCs w:val="28"/>
        </w:rPr>
      </w:pPr>
      <w:r>
        <w:rPr>
          <w:rFonts w:ascii="TimesNewRoman,Italic" w:hAnsi="TimesNewRoman,Italic" w:cs="TimesNewRoman,Italic"/>
          <w:b/>
          <w:iCs/>
          <w:sz w:val="28"/>
          <w:szCs w:val="28"/>
        </w:rPr>
        <w:t xml:space="preserve">  </w:t>
      </w:r>
      <w:r w:rsidR="00EE086B" w:rsidRPr="00F36B75">
        <w:rPr>
          <w:rFonts w:ascii="TimesNewRoman,Italic" w:hAnsi="TimesNewRoman,Italic" w:cs="TimesNewRoman,Italic"/>
          <w:b/>
          <w:iCs/>
          <w:sz w:val="28"/>
          <w:szCs w:val="28"/>
        </w:rPr>
        <w:tab/>
      </w:r>
      <w:r w:rsidR="00A61E22" w:rsidRPr="00F36B75">
        <w:rPr>
          <w:sz w:val="28"/>
          <w:szCs w:val="28"/>
        </w:rPr>
        <w:t>На диаграмме</w:t>
      </w:r>
      <w:r w:rsidR="00EE086B" w:rsidRPr="00F36B75">
        <w:rPr>
          <w:sz w:val="28"/>
          <w:szCs w:val="28"/>
        </w:rPr>
        <w:t xml:space="preserve"> 13 </w:t>
      </w:r>
      <w:r w:rsidR="00A61E22" w:rsidRPr="00F36B75">
        <w:rPr>
          <w:sz w:val="28"/>
          <w:szCs w:val="28"/>
        </w:rPr>
        <w:t xml:space="preserve">представлен уровень выполнения заданий проверочной работы </w:t>
      </w:r>
      <w:r w:rsidR="007B3BF5" w:rsidRPr="00F36B75">
        <w:rPr>
          <w:sz w:val="28"/>
          <w:szCs w:val="28"/>
        </w:rPr>
        <w:t>обучающимися</w:t>
      </w:r>
      <w:r w:rsidR="00A61E22" w:rsidRPr="00F36B75">
        <w:rPr>
          <w:sz w:val="28"/>
          <w:szCs w:val="28"/>
        </w:rPr>
        <w:t xml:space="preserve"> Нижегородской области с разной группой отметки за работу ("2", "3", "4", "5"). </w:t>
      </w:r>
    </w:p>
    <w:p w:rsidR="00A61E22" w:rsidRPr="00F36B75" w:rsidRDefault="007B3BF5" w:rsidP="00A61E22">
      <w:pPr>
        <w:tabs>
          <w:tab w:val="left" w:pos="0"/>
          <w:tab w:val="left" w:pos="284"/>
        </w:tabs>
        <w:jc w:val="both"/>
        <w:rPr>
          <w:sz w:val="28"/>
          <w:szCs w:val="28"/>
        </w:rPr>
      </w:pPr>
      <w:r w:rsidRPr="00F36B75">
        <w:rPr>
          <w:sz w:val="28"/>
          <w:szCs w:val="28"/>
        </w:rPr>
        <w:tab/>
      </w:r>
      <w:r w:rsidRPr="00F36B75">
        <w:rPr>
          <w:sz w:val="28"/>
          <w:szCs w:val="28"/>
        </w:rPr>
        <w:tab/>
        <w:t>Д</w:t>
      </w:r>
      <w:r w:rsidR="00A61E22" w:rsidRPr="00F36B75">
        <w:rPr>
          <w:sz w:val="28"/>
          <w:szCs w:val="28"/>
        </w:rPr>
        <w:t>анн</w:t>
      </w:r>
      <w:r w:rsidRPr="00F36B75">
        <w:rPr>
          <w:sz w:val="28"/>
          <w:szCs w:val="28"/>
        </w:rPr>
        <w:t>ая диаграмма позволяет отметить следующие</w:t>
      </w:r>
      <w:r w:rsidR="00A61E22" w:rsidRPr="00F36B75">
        <w:rPr>
          <w:sz w:val="28"/>
          <w:szCs w:val="28"/>
        </w:rPr>
        <w:t xml:space="preserve"> тенденции в параллели 6-х классов:</w:t>
      </w:r>
    </w:p>
    <w:p w:rsidR="00A61E22" w:rsidRDefault="00A61E22" w:rsidP="00A61E22">
      <w:pPr>
        <w:numPr>
          <w:ilvl w:val="3"/>
          <w:numId w:val="3"/>
        </w:numPr>
        <w:tabs>
          <w:tab w:val="left" w:pos="0"/>
          <w:tab w:val="left" w:pos="284"/>
        </w:tabs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средний </w:t>
      </w:r>
      <w:r w:rsidR="003C2E7F">
        <w:rPr>
          <w:sz w:val="28"/>
          <w:szCs w:val="28"/>
        </w:rPr>
        <w:t>процент</w:t>
      </w:r>
      <w:r>
        <w:rPr>
          <w:sz w:val="28"/>
          <w:szCs w:val="28"/>
        </w:rPr>
        <w:t xml:space="preserve"> выполнения заданий весьма близок к уровню группы  отметки "3";</w:t>
      </w:r>
    </w:p>
    <w:p w:rsidR="00BD0ED6" w:rsidRPr="00A61E22" w:rsidRDefault="00A61E22" w:rsidP="00A61E22">
      <w:pPr>
        <w:pStyle w:val="a9"/>
        <w:numPr>
          <w:ilvl w:val="3"/>
          <w:numId w:val="3"/>
        </w:numPr>
        <w:tabs>
          <w:tab w:val="left" w:pos="0"/>
          <w:tab w:val="left" w:pos="284"/>
        </w:tabs>
        <w:ind w:left="567" w:firstLine="567"/>
        <w:jc w:val="both"/>
        <w:rPr>
          <w:rFonts w:ascii="TimesNewRoman,Italic" w:hAnsi="TimesNewRoman,Italic" w:cs="TimesNewRoman,Italic"/>
          <w:b/>
          <w:iCs/>
          <w:sz w:val="28"/>
          <w:szCs w:val="28"/>
        </w:rPr>
      </w:pPr>
      <w:r w:rsidRPr="00A61E22">
        <w:rPr>
          <w:sz w:val="28"/>
          <w:szCs w:val="28"/>
        </w:rPr>
        <w:t>в разных группах вызывают затруднения одни и те же задания</w:t>
      </w:r>
    </w:p>
    <w:p w:rsidR="007B3BF5" w:rsidRDefault="007B3BF5" w:rsidP="000859AF">
      <w:pPr>
        <w:tabs>
          <w:tab w:val="left" w:pos="0"/>
          <w:tab w:val="left" w:pos="284"/>
        </w:tabs>
        <w:ind w:left="360"/>
        <w:jc w:val="right"/>
        <w:rPr>
          <w:sz w:val="28"/>
          <w:szCs w:val="28"/>
        </w:rPr>
      </w:pPr>
    </w:p>
    <w:p w:rsidR="005E53E5" w:rsidRPr="000859AF" w:rsidRDefault="005E53E5" w:rsidP="000859AF">
      <w:pPr>
        <w:tabs>
          <w:tab w:val="left" w:pos="0"/>
          <w:tab w:val="left" w:pos="284"/>
        </w:tabs>
        <w:ind w:left="360"/>
        <w:jc w:val="right"/>
        <w:rPr>
          <w:rFonts w:ascii="TimesNewRoman,Italic" w:hAnsi="TimesNewRoman,Italic" w:cs="TimesNewRoman,Italic"/>
          <w:noProof/>
          <w:sz w:val="28"/>
          <w:szCs w:val="28"/>
        </w:rPr>
      </w:pPr>
      <w:r w:rsidRPr="000859AF">
        <w:rPr>
          <w:sz w:val="28"/>
          <w:szCs w:val="28"/>
        </w:rPr>
        <w:t>Таблица 1</w:t>
      </w:r>
      <w:r w:rsidR="00F97E26">
        <w:rPr>
          <w:sz w:val="28"/>
          <w:szCs w:val="28"/>
        </w:rPr>
        <w:t>2</w:t>
      </w:r>
      <w:r w:rsidRPr="000859AF">
        <w:rPr>
          <w:sz w:val="28"/>
          <w:szCs w:val="28"/>
        </w:rPr>
        <w:t xml:space="preserve"> </w:t>
      </w:r>
    </w:p>
    <w:p w:rsidR="002965D3" w:rsidRDefault="005E53E5" w:rsidP="000859AF">
      <w:pPr>
        <w:ind w:left="360"/>
        <w:jc w:val="center"/>
        <w:rPr>
          <w:sz w:val="28"/>
          <w:szCs w:val="28"/>
        </w:rPr>
      </w:pPr>
      <w:r w:rsidRPr="000859AF">
        <w:rPr>
          <w:sz w:val="28"/>
          <w:szCs w:val="28"/>
        </w:rPr>
        <w:t xml:space="preserve">Задания, вызывающие затруднения во всех группах отметок </w:t>
      </w:r>
    </w:p>
    <w:p w:rsidR="005E53E5" w:rsidRPr="000859AF" w:rsidRDefault="005E53E5" w:rsidP="000859AF">
      <w:pPr>
        <w:ind w:left="360"/>
        <w:jc w:val="center"/>
        <w:rPr>
          <w:sz w:val="28"/>
          <w:szCs w:val="28"/>
        </w:rPr>
      </w:pPr>
      <w:r w:rsidRPr="000859AF">
        <w:rPr>
          <w:sz w:val="28"/>
          <w:szCs w:val="28"/>
        </w:rPr>
        <w:t>в параллели 6-х классов</w:t>
      </w:r>
    </w:p>
    <w:p w:rsidR="00BD0ED6" w:rsidRDefault="00BD0ED6" w:rsidP="00C316C9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b/>
          <w:iCs/>
          <w:sz w:val="28"/>
          <w:szCs w:val="28"/>
        </w:rPr>
      </w:pPr>
    </w:p>
    <w:tbl>
      <w:tblPr>
        <w:tblW w:w="1001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47"/>
        <w:gridCol w:w="7645"/>
        <w:gridCol w:w="711"/>
        <w:gridCol w:w="711"/>
      </w:tblGrid>
      <w:tr w:rsidR="000859AF" w:rsidRPr="008D632E" w:rsidTr="004A34BC">
        <w:trPr>
          <w:trHeight w:val="615"/>
        </w:trPr>
        <w:tc>
          <w:tcPr>
            <w:tcW w:w="947" w:type="dxa"/>
            <w:shd w:val="clear" w:color="auto" w:fill="auto"/>
            <w:vAlign w:val="center"/>
            <w:hideMark/>
          </w:tcPr>
          <w:p w:rsidR="000859AF" w:rsidRPr="008D632E" w:rsidRDefault="000859AF" w:rsidP="004A34BC">
            <w:pPr>
              <w:jc w:val="center"/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№ задания</w:t>
            </w:r>
          </w:p>
        </w:tc>
        <w:tc>
          <w:tcPr>
            <w:tcW w:w="7715" w:type="dxa"/>
            <w:shd w:val="clear" w:color="auto" w:fill="auto"/>
            <w:vAlign w:val="center"/>
            <w:hideMark/>
          </w:tcPr>
          <w:p w:rsidR="000859AF" w:rsidRPr="008D632E" w:rsidRDefault="000859AF" w:rsidP="0041695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8D632E">
              <w:rPr>
                <w:b/>
                <w:bCs/>
                <w:color w:val="000000"/>
                <w:sz w:val="22"/>
                <w:szCs w:val="22"/>
              </w:rPr>
              <w:t>Блоки ПООП проверяемые требования (умения) в соответствии с ФГОС (</w:t>
            </w:r>
            <w:r>
              <w:rPr>
                <w:b/>
                <w:bCs/>
                <w:color w:val="000000"/>
                <w:sz w:val="22"/>
                <w:szCs w:val="22"/>
              </w:rPr>
              <w:t>6 класс</w:t>
            </w:r>
            <w:r w:rsidRPr="008D632E">
              <w:rPr>
                <w:b/>
                <w:bCs/>
                <w:color w:val="000000"/>
                <w:sz w:val="22"/>
                <w:szCs w:val="22"/>
              </w:rPr>
              <w:t>)</w:t>
            </w:r>
          </w:p>
        </w:tc>
        <w:tc>
          <w:tcPr>
            <w:tcW w:w="641" w:type="dxa"/>
            <w:shd w:val="clear" w:color="auto" w:fill="auto"/>
            <w:noWrap/>
            <w:vAlign w:val="center"/>
            <w:hideMark/>
          </w:tcPr>
          <w:p w:rsidR="000859AF" w:rsidRPr="008D632E" w:rsidRDefault="000859AF" w:rsidP="00416956">
            <w:pPr>
              <w:jc w:val="center"/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НО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0859AF" w:rsidRPr="008D632E" w:rsidRDefault="000859AF" w:rsidP="00416956">
            <w:pPr>
              <w:jc w:val="center"/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РФ</w:t>
            </w:r>
          </w:p>
        </w:tc>
      </w:tr>
      <w:tr w:rsidR="000859AF" w:rsidRPr="008D632E" w:rsidTr="004A34BC">
        <w:trPr>
          <w:trHeight w:val="703"/>
        </w:trPr>
        <w:tc>
          <w:tcPr>
            <w:tcW w:w="947" w:type="dxa"/>
            <w:shd w:val="clear" w:color="auto" w:fill="auto"/>
            <w:noWrap/>
            <w:hideMark/>
          </w:tcPr>
          <w:p w:rsidR="000859AF" w:rsidRPr="008D632E" w:rsidRDefault="000859AF" w:rsidP="004A34BC">
            <w:pPr>
              <w:jc w:val="center"/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2.2</w:t>
            </w:r>
          </w:p>
        </w:tc>
        <w:tc>
          <w:tcPr>
            <w:tcW w:w="7715" w:type="dxa"/>
            <w:shd w:val="clear" w:color="auto" w:fill="auto"/>
            <w:hideMark/>
          </w:tcPr>
          <w:p w:rsidR="000859AF" w:rsidRPr="008D632E" w:rsidRDefault="000859AF" w:rsidP="004A34BC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 xml:space="preserve"> Процессы жизнедеятельности растений. Обмен веществ и превращение энергии: почвенное питание и воздушное питание (фотосинтез), дыхание, удаление конечных продуктов обмена веществ. Транспорт веществ.</w:t>
            </w:r>
            <w:r w:rsidRPr="008D632E">
              <w:rPr>
                <w:color w:val="000000"/>
                <w:sz w:val="22"/>
                <w:szCs w:val="22"/>
              </w:rPr>
              <w:br/>
              <w:t>Движение. Рост, развитие и размножение растений. Половое размножение растений. Оплодотворение у цветковых растений. Вегетативное размножение растений</w:t>
            </w:r>
            <w:r w:rsidR="004A34BC">
              <w:rPr>
                <w:color w:val="000000"/>
                <w:sz w:val="22"/>
                <w:szCs w:val="22"/>
              </w:rPr>
              <w:t xml:space="preserve">. </w:t>
            </w:r>
            <w:r w:rsidRPr="008D632E">
              <w:rPr>
                <w:color w:val="000000"/>
                <w:sz w:val="22"/>
                <w:szCs w:val="22"/>
              </w:rPr>
              <w:t xml:space="preserve">Умение устанавливать причинно-следственные связи, строить </w:t>
            </w:r>
            <w:proofErr w:type="gramStart"/>
            <w:r w:rsidRPr="008D632E">
              <w:rPr>
                <w:color w:val="000000"/>
                <w:sz w:val="22"/>
                <w:szCs w:val="22"/>
              </w:rPr>
              <w:t>логическое рассуждение</w:t>
            </w:r>
            <w:proofErr w:type="gramEnd"/>
            <w:r w:rsidRPr="008D632E">
              <w:rPr>
                <w:color w:val="000000"/>
                <w:sz w:val="22"/>
                <w:szCs w:val="22"/>
              </w:rPr>
              <w:t>, умозаключение (индуктивное, дедуктивное и по аналогии) и делать выв</w:t>
            </w:r>
            <w:r w:rsidR="006E3635">
              <w:rPr>
                <w:color w:val="000000"/>
                <w:sz w:val="22"/>
                <w:szCs w:val="22"/>
              </w:rPr>
              <w:t>оды</w:t>
            </w:r>
          </w:p>
        </w:tc>
        <w:tc>
          <w:tcPr>
            <w:tcW w:w="641" w:type="dxa"/>
            <w:shd w:val="clear" w:color="auto" w:fill="auto"/>
            <w:noWrap/>
            <w:hideMark/>
          </w:tcPr>
          <w:p w:rsidR="000859AF" w:rsidRPr="008D632E" w:rsidRDefault="000859AF" w:rsidP="00416956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37,44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0859AF" w:rsidRPr="008D632E" w:rsidRDefault="000859AF" w:rsidP="00416956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42,9</w:t>
            </w:r>
          </w:p>
        </w:tc>
      </w:tr>
      <w:tr w:rsidR="000859AF" w:rsidRPr="008D632E" w:rsidTr="004A34BC">
        <w:trPr>
          <w:trHeight w:val="1695"/>
        </w:trPr>
        <w:tc>
          <w:tcPr>
            <w:tcW w:w="947" w:type="dxa"/>
            <w:shd w:val="clear" w:color="auto" w:fill="auto"/>
            <w:noWrap/>
            <w:hideMark/>
          </w:tcPr>
          <w:p w:rsidR="000859AF" w:rsidRPr="008D632E" w:rsidRDefault="000859AF" w:rsidP="004A34BC">
            <w:pPr>
              <w:jc w:val="center"/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lastRenderedPageBreak/>
              <w:t>4.2.</w:t>
            </w:r>
          </w:p>
        </w:tc>
        <w:tc>
          <w:tcPr>
            <w:tcW w:w="7715" w:type="dxa"/>
            <w:shd w:val="clear" w:color="auto" w:fill="auto"/>
            <w:hideMark/>
          </w:tcPr>
          <w:p w:rsidR="000859AF" w:rsidRPr="008D632E" w:rsidRDefault="000859AF" w:rsidP="00416956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 xml:space="preserve"> Использовать приобретенные знания и умения в практической деятельности и повседневной жизни для соблюдения мер профилактики отравлений, вирусных и других заболеваний, стрессов, вредных привычек (курение, алкоголизм, наркомания), а также правил поведения в природной среде; для оказания первой помощи при простудных и других заболеваниях, отравлении пищевыми продуктами</w:t>
            </w:r>
          </w:p>
        </w:tc>
        <w:tc>
          <w:tcPr>
            <w:tcW w:w="641" w:type="dxa"/>
            <w:shd w:val="clear" w:color="auto" w:fill="auto"/>
            <w:noWrap/>
            <w:hideMark/>
          </w:tcPr>
          <w:p w:rsidR="000859AF" w:rsidRPr="008D632E" w:rsidRDefault="000859AF" w:rsidP="00416956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46,57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0859AF" w:rsidRPr="008D632E" w:rsidRDefault="000859AF" w:rsidP="00416956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52,27</w:t>
            </w:r>
          </w:p>
        </w:tc>
      </w:tr>
      <w:tr w:rsidR="000859AF" w:rsidRPr="008D632E" w:rsidTr="004A34BC">
        <w:trPr>
          <w:trHeight w:val="1038"/>
        </w:trPr>
        <w:tc>
          <w:tcPr>
            <w:tcW w:w="947" w:type="dxa"/>
            <w:shd w:val="clear" w:color="auto" w:fill="auto"/>
            <w:noWrap/>
            <w:hideMark/>
          </w:tcPr>
          <w:p w:rsidR="000859AF" w:rsidRPr="008D632E" w:rsidRDefault="000859AF" w:rsidP="004A34BC">
            <w:pPr>
              <w:jc w:val="center"/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6.2.</w:t>
            </w:r>
          </w:p>
        </w:tc>
        <w:tc>
          <w:tcPr>
            <w:tcW w:w="7715" w:type="dxa"/>
            <w:shd w:val="clear" w:color="auto" w:fill="auto"/>
            <w:hideMark/>
          </w:tcPr>
          <w:p w:rsidR="000859AF" w:rsidRPr="008D632E" w:rsidRDefault="000859AF" w:rsidP="00416956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 xml:space="preserve"> Условия обитания растений. Среды обитания растений. Среды обитания животных. Сезонные явления в жизни животных </w:t>
            </w:r>
            <w:r w:rsidRPr="008D632E">
              <w:rPr>
                <w:color w:val="000000"/>
                <w:sz w:val="22"/>
                <w:szCs w:val="22"/>
              </w:rPr>
              <w:br/>
              <w:t>Умение создавать, 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641" w:type="dxa"/>
            <w:shd w:val="clear" w:color="auto" w:fill="auto"/>
            <w:noWrap/>
            <w:hideMark/>
          </w:tcPr>
          <w:p w:rsidR="000859AF" w:rsidRPr="008D632E" w:rsidRDefault="000859AF" w:rsidP="00416956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43,78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0859AF" w:rsidRPr="008D632E" w:rsidRDefault="000859AF" w:rsidP="00416956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45,1</w:t>
            </w:r>
          </w:p>
        </w:tc>
      </w:tr>
      <w:tr w:rsidR="000859AF" w:rsidRPr="008D632E" w:rsidTr="00A7384B">
        <w:trPr>
          <w:trHeight w:val="1483"/>
        </w:trPr>
        <w:tc>
          <w:tcPr>
            <w:tcW w:w="947" w:type="dxa"/>
            <w:shd w:val="clear" w:color="auto" w:fill="auto"/>
            <w:noWrap/>
            <w:hideMark/>
          </w:tcPr>
          <w:p w:rsidR="000859AF" w:rsidRPr="008D632E" w:rsidRDefault="000859AF" w:rsidP="004A34BC">
            <w:pPr>
              <w:jc w:val="center"/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7.2.</w:t>
            </w:r>
          </w:p>
        </w:tc>
        <w:tc>
          <w:tcPr>
            <w:tcW w:w="7715" w:type="dxa"/>
            <w:shd w:val="clear" w:color="auto" w:fill="auto"/>
            <w:hideMark/>
          </w:tcPr>
          <w:p w:rsidR="000859AF" w:rsidRPr="008D632E" w:rsidRDefault="000859AF" w:rsidP="00416956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Знать и понимать основные положения биологических теорий (клеточная, эволюционная теория Ч. Дарвина); учение В.И. Вернадского о биосфере; сущность законов Г. Менделя, закономерностей изменчивости.</w:t>
            </w:r>
            <w:r w:rsidRPr="008D632E">
              <w:rPr>
                <w:color w:val="000000"/>
                <w:sz w:val="22"/>
                <w:szCs w:val="22"/>
              </w:rPr>
              <w:br/>
              <w:t>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641" w:type="dxa"/>
            <w:shd w:val="clear" w:color="auto" w:fill="auto"/>
            <w:noWrap/>
            <w:hideMark/>
          </w:tcPr>
          <w:p w:rsidR="000859AF" w:rsidRPr="008D632E" w:rsidRDefault="000859AF" w:rsidP="00416956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25,51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0859AF" w:rsidRPr="008D632E" w:rsidRDefault="000859AF" w:rsidP="00416956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25,78</w:t>
            </w:r>
          </w:p>
        </w:tc>
      </w:tr>
      <w:tr w:rsidR="000859AF" w:rsidRPr="008D632E" w:rsidTr="00A7384B">
        <w:trPr>
          <w:trHeight w:val="2100"/>
        </w:trPr>
        <w:tc>
          <w:tcPr>
            <w:tcW w:w="947" w:type="dxa"/>
            <w:shd w:val="clear" w:color="auto" w:fill="auto"/>
            <w:noWrap/>
            <w:hideMark/>
          </w:tcPr>
          <w:p w:rsidR="000859AF" w:rsidRPr="008D632E" w:rsidRDefault="000859AF" w:rsidP="004A34BC">
            <w:pPr>
              <w:jc w:val="center"/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10K3.</w:t>
            </w:r>
          </w:p>
        </w:tc>
        <w:tc>
          <w:tcPr>
            <w:tcW w:w="7715" w:type="dxa"/>
            <w:shd w:val="clear" w:color="auto" w:fill="auto"/>
            <w:hideMark/>
          </w:tcPr>
          <w:p w:rsidR="000859AF" w:rsidRPr="008D632E" w:rsidRDefault="000859AF" w:rsidP="00416956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 xml:space="preserve"> Знать и понимать строение биологических объектов: клетки, генов и хромосом, вида и экосистем (структура).</w:t>
            </w:r>
            <w:r w:rsidRPr="008D632E">
              <w:rPr>
                <w:color w:val="000000"/>
                <w:sz w:val="22"/>
                <w:szCs w:val="22"/>
              </w:rPr>
              <w:br/>
              <w:t>Уметь объяснять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организмы.</w:t>
            </w:r>
          </w:p>
        </w:tc>
        <w:tc>
          <w:tcPr>
            <w:tcW w:w="641" w:type="dxa"/>
            <w:shd w:val="clear" w:color="auto" w:fill="auto"/>
            <w:noWrap/>
            <w:hideMark/>
          </w:tcPr>
          <w:p w:rsidR="000859AF" w:rsidRPr="008D632E" w:rsidRDefault="000859AF" w:rsidP="00416956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38,46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0859AF" w:rsidRPr="008D632E" w:rsidRDefault="000859AF" w:rsidP="00416956">
            <w:pPr>
              <w:rPr>
                <w:color w:val="000000"/>
                <w:sz w:val="22"/>
                <w:szCs w:val="22"/>
              </w:rPr>
            </w:pPr>
            <w:r w:rsidRPr="008D632E">
              <w:rPr>
                <w:color w:val="000000"/>
                <w:sz w:val="22"/>
                <w:szCs w:val="22"/>
              </w:rPr>
              <w:t>40,5</w:t>
            </w:r>
          </w:p>
        </w:tc>
      </w:tr>
    </w:tbl>
    <w:p w:rsidR="005E53E5" w:rsidRPr="00A7384B" w:rsidRDefault="005E53E5" w:rsidP="00FD5B18">
      <w:pPr>
        <w:tabs>
          <w:tab w:val="left" w:pos="0"/>
          <w:tab w:val="left" w:pos="284"/>
        </w:tabs>
        <w:jc w:val="right"/>
        <w:rPr>
          <w:rFonts w:ascii="TimesNewRoman,Italic" w:hAnsi="TimesNewRoman,Italic" w:cs="TimesNewRoman,Italic"/>
          <w:b/>
          <w:iCs/>
          <w:sz w:val="16"/>
          <w:szCs w:val="28"/>
        </w:rPr>
      </w:pPr>
    </w:p>
    <w:p w:rsidR="00FD5B18" w:rsidRPr="002965D3" w:rsidRDefault="00FD5B18" w:rsidP="00FD5B18">
      <w:pPr>
        <w:tabs>
          <w:tab w:val="left" w:pos="0"/>
          <w:tab w:val="left" w:pos="284"/>
        </w:tabs>
        <w:jc w:val="right"/>
        <w:rPr>
          <w:sz w:val="28"/>
        </w:rPr>
      </w:pPr>
      <w:r w:rsidRPr="002965D3">
        <w:rPr>
          <w:sz w:val="28"/>
        </w:rPr>
        <w:t>Диаграмма</w:t>
      </w:r>
      <w:r w:rsidR="00167F65">
        <w:rPr>
          <w:sz w:val="28"/>
        </w:rPr>
        <w:t xml:space="preserve"> 14</w:t>
      </w:r>
    </w:p>
    <w:p w:rsidR="00FD5B18" w:rsidRPr="00A7384B" w:rsidRDefault="00FD5B18" w:rsidP="00FD5B18">
      <w:pPr>
        <w:tabs>
          <w:tab w:val="left" w:pos="0"/>
          <w:tab w:val="left" w:pos="284"/>
        </w:tabs>
        <w:jc w:val="right"/>
        <w:rPr>
          <w:rFonts w:ascii="TimesNewRoman,Italic" w:hAnsi="TimesNewRoman,Italic" w:cs="TimesNewRoman,Italic"/>
          <w:b/>
          <w:iCs/>
          <w:sz w:val="14"/>
          <w:szCs w:val="28"/>
        </w:rPr>
      </w:pPr>
    </w:p>
    <w:p w:rsidR="0064328A" w:rsidRDefault="00BD0ED6" w:rsidP="00C316C9">
      <w:pPr>
        <w:tabs>
          <w:tab w:val="left" w:pos="0"/>
          <w:tab w:val="left" w:pos="284"/>
        </w:tabs>
        <w:jc w:val="both"/>
      </w:pPr>
      <w:r w:rsidRPr="00BD0ED6">
        <w:rPr>
          <w:noProof/>
        </w:rPr>
        <w:drawing>
          <wp:inline distT="0" distB="0" distL="0" distR="0">
            <wp:extent cx="6046132" cy="2363821"/>
            <wp:effectExtent l="19050" t="0" r="11768" b="0"/>
            <wp:docPr id="31" name="Диаграмма 2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A61E22" w:rsidRDefault="007B3BF5" w:rsidP="00A61E22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noProof/>
          <w:sz w:val="28"/>
          <w:szCs w:val="28"/>
        </w:rPr>
      </w:pPr>
      <w:r>
        <w:rPr>
          <w:rFonts w:ascii="TimesNewRoman,Italic" w:hAnsi="TimesNewRoman,Italic" w:cs="TimesNewRoman,Italic"/>
          <w:noProof/>
          <w:sz w:val="28"/>
          <w:szCs w:val="28"/>
        </w:rPr>
        <w:tab/>
      </w:r>
      <w:r w:rsidRPr="00F36B75">
        <w:rPr>
          <w:rFonts w:ascii="TimesNewRoman,Italic" w:hAnsi="TimesNewRoman,Italic" w:cs="TimesNewRoman,Italic"/>
          <w:noProof/>
          <w:sz w:val="28"/>
          <w:szCs w:val="28"/>
        </w:rPr>
        <w:tab/>
      </w:r>
      <w:r w:rsidR="00A61E22" w:rsidRPr="00F36B75">
        <w:rPr>
          <w:rFonts w:ascii="TimesNewRoman,Italic" w:hAnsi="TimesNewRoman,Italic" w:cs="TimesNewRoman,Italic"/>
          <w:noProof/>
          <w:sz w:val="28"/>
          <w:szCs w:val="28"/>
        </w:rPr>
        <w:t xml:space="preserve">Из </w:t>
      </w:r>
      <w:r w:rsidRPr="00F36B75">
        <w:rPr>
          <w:rFonts w:ascii="TimesNewRoman,Italic" w:hAnsi="TimesNewRoman,Italic" w:cs="TimesNewRoman,Italic"/>
          <w:noProof/>
          <w:sz w:val="28"/>
          <w:szCs w:val="28"/>
        </w:rPr>
        <w:t>диаграммы 14</w:t>
      </w:r>
      <w:r w:rsidR="00A61E22" w:rsidRPr="00F36B75">
        <w:rPr>
          <w:rFonts w:ascii="TimesNewRoman,Italic" w:hAnsi="TimesNewRoman,Italic" w:cs="TimesNewRoman,Italic"/>
          <w:noProof/>
          <w:sz w:val="28"/>
          <w:szCs w:val="28"/>
        </w:rPr>
        <w:t xml:space="preserve"> видно, что перечень трудных заданий  для обучающихся 6-ой</w:t>
      </w:r>
      <w:r w:rsidR="00A61E22">
        <w:rPr>
          <w:rFonts w:ascii="TimesNewRoman,Italic" w:hAnsi="TimesNewRoman,Italic" w:cs="TimesNewRoman,Italic"/>
          <w:noProof/>
          <w:sz w:val="28"/>
          <w:szCs w:val="28"/>
        </w:rPr>
        <w:t xml:space="preserve"> параллели в Нижегородской области практически идентичен общероссийскому.</w:t>
      </w:r>
    </w:p>
    <w:p w:rsidR="00EB1A7E" w:rsidRDefault="00EB1A7E" w:rsidP="00C316C9">
      <w:pPr>
        <w:tabs>
          <w:tab w:val="left" w:pos="0"/>
          <w:tab w:val="left" w:pos="284"/>
        </w:tabs>
        <w:jc w:val="both"/>
      </w:pPr>
    </w:p>
    <w:p w:rsidR="00FD5B18" w:rsidRDefault="000E535D" w:rsidP="00FD5B18">
      <w:pPr>
        <w:tabs>
          <w:tab w:val="left" w:pos="0"/>
          <w:tab w:val="left" w:pos="284"/>
        </w:tabs>
        <w:jc w:val="center"/>
        <w:rPr>
          <w:sz w:val="28"/>
        </w:rPr>
      </w:pPr>
      <w:r w:rsidRPr="000E535D">
        <w:rPr>
          <w:b/>
          <w:sz w:val="28"/>
        </w:rPr>
        <w:t>7 класс</w:t>
      </w:r>
    </w:p>
    <w:p w:rsidR="00FD5B18" w:rsidRPr="002965D3" w:rsidRDefault="00FD5B18" w:rsidP="00FD5B18">
      <w:pPr>
        <w:tabs>
          <w:tab w:val="left" w:pos="0"/>
          <w:tab w:val="left" w:pos="284"/>
        </w:tabs>
        <w:jc w:val="right"/>
        <w:rPr>
          <w:sz w:val="28"/>
        </w:rPr>
      </w:pPr>
      <w:r w:rsidRPr="002965D3">
        <w:rPr>
          <w:sz w:val="28"/>
        </w:rPr>
        <w:t>Диаграмма</w:t>
      </w:r>
      <w:r w:rsidR="00167F65">
        <w:rPr>
          <w:sz w:val="28"/>
        </w:rPr>
        <w:t xml:space="preserve"> 15</w:t>
      </w:r>
    </w:p>
    <w:p w:rsidR="00EB1A7E" w:rsidRDefault="00EB1A7E" w:rsidP="00C316C9">
      <w:pPr>
        <w:tabs>
          <w:tab w:val="left" w:pos="0"/>
          <w:tab w:val="left" w:pos="284"/>
        </w:tabs>
        <w:jc w:val="both"/>
      </w:pPr>
      <w:r w:rsidRPr="00EB1A7E">
        <w:rPr>
          <w:noProof/>
        </w:rPr>
        <w:lastRenderedPageBreak/>
        <w:drawing>
          <wp:inline distT="0" distB="0" distL="0" distR="0">
            <wp:extent cx="6254453" cy="2811294"/>
            <wp:effectExtent l="19050" t="0" r="12997" b="8106"/>
            <wp:docPr id="32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7B3BF5" w:rsidRDefault="007E6E59" w:rsidP="00A61E22">
      <w:pPr>
        <w:tabs>
          <w:tab w:val="left" w:pos="0"/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B3BF5" w:rsidRPr="005E3421" w:rsidRDefault="007B3BF5" w:rsidP="00A61E22">
      <w:pPr>
        <w:tabs>
          <w:tab w:val="left" w:pos="0"/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61E22" w:rsidRPr="005E3421">
        <w:rPr>
          <w:sz w:val="28"/>
          <w:szCs w:val="28"/>
        </w:rPr>
        <w:t xml:space="preserve">На диаграмме </w:t>
      </w:r>
      <w:r w:rsidRPr="005E3421">
        <w:rPr>
          <w:sz w:val="28"/>
          <w:szCs w:val="28"/>
        </w:rPr>
        <w:t>15</w:t>
      </w:r>
      <w:r w:rsidR="00A61E22" w:rsidRPr="005E3421">
        <w:rPr>
          <w:sz w:val="28"/>
          <w:szCs w:val="28"/>
        </w:rPr>
        <w:t xml:space="preserve"> представлен уровень выполнения заданий проверочной работы учащимися 7 параллели с разной группой отметки за работу ("2", "3", "4", "5"). </w:t>
      </w:r>
    </w:p>
    <w:p w:rsidR="00A61E22" w:rsidRPr="005E3421" w:rsidRDefault="007B3BF5" w:rsidP="00A61E22">
      <w:pPr>
        <w:tabs>
          <w:tab w:val="left" w:pos="0"/>
          <w:tab w:val="left" w:pos="284"/>
        </w:tabs>
        <w:jc w:val="both"/>
        <w:rPr>
          <w:sz w:val="28"/>
          <w:szCs w:val="28"/>
        </w:rPr>
      </w:pPr>
      <w:r w:rsidRPr="005E3421">
        <w:rPr>
          <w:sz w:val="28"/>
          <w:szCs w:val="28"/>
        </w:rPr>
        <w:tab/>
      </w:r>
      <w:r w:rsidRPr="005E3421">
        <w:rPr>
          <w:sz w:val="28"/>
          <w:szCs w:val="28"/>
        </w:rPr>
        <w:tab/>
      </w:r>
      <w:r w:rsidR="00A61E22" w:rsidRPr="005E3421">
        <w:rPr>
          <w:sz w:val="28"/>
          <w:szCs w:val="28"/>
        </w:rPr>
        <w:t xml:space="preserve">Данная диаграмма позволяет </w:t>
      </w:r>
      <w:r w:rsidRPr="005E3421">
        <w:rPr>
          <w:sz w:val="28"/>
          <w:szCs w:val="28"/>
        </w:rPr>
        <w:t>отметить</w:t>
      </w:r>
      <w:r w:rsidR="00A61E22" w:rsidRPr="005E3421">
        <w:rPr>
          <w:sz w:val="28"/>
          <w:szCs w:val="28"/>
        </w:rPr>
        <w:t xml:space="preserve"> </w:t>
      </w:r>
      <w:r w:rsidRPr="005E3421">
        <w:rPr>
          <w:sz w:val="28"/>
          <w:szCs w:val="28"/>
        </w:rPr>
        <w:t>следующие</w:t>
      </w:r>
      <w:r w:rsidR="00A61E22" w:rsidRPr="005E3421">
        <w:rPr>
          <w:sz w:val="28"/>
          <w:szCs w:val="28"/>
        </w:rPr>
        <w:t xml:space="preserve"> тенденции в параллели 7-х классов:</w:t>
      </w:r>
    </w:p>
    <w:p w:rsidR="00A61E22" w:rsidRPr="005E3421" w:rsidRDefault="00A61E22" w:rsidP="00A61E22">
      <w:pPr>
        <w:numPr>
          <w:ilvl w:val="0"/>
          <w:numId w:val="4"/>
        </w:numPr>
        <w:tabs>
          <w:tab w:val="left" w:pos="0"/>
          <w:tab w:val="left" w:pos="284"/>
        </w:tabs>
        <w:jc w:val="both"/>
        <w:rPr>
          <w:sz w:val="28"/>
          <w:szCs w:val="28"/>
        </w:rPr>
      </w:pPr>
      <w:r w:rsidRPr="005E3421">
        <w:rPr>
          <w:sz w:val="28"/>
          <w:szCs w:val="28"/>
        </w:rPr>
        <w:t>средний % выполнения заданий немного превышает уровень группы  отметки "3";</w:t>
      </w:r>
    </w:p>
    <w:p w:rsidR="00A61E22" w:rsidRDefault="00A61E22" w:rsidP="00A61E22">
      <w:pPr>
        <w:numPr>
          <w:ilvl w:val="0"/>
          <w:numId w:val="4"/>
        </w:numPr>
        <w:tabs>
          <w:tab w:val="left" w:pos="0"/>
          <w:tab w:val="left" w:pos="284"/>
        </w:tabs>
        <w:jc w:val="both"/>
        <w:rPr>
          <w:sz w:val="28"/>
          <w:szCs w:val="28"/>
        </w:rPr>
      </w:pPr>
      <w:r>
        <w:rPr>
          <w:sz w:val="28"/>
          <w:szCs w:val="28"/>
        </w:rPr>
        <w:t>в разных группах отметок затруднения вызывают одни и те же задания.</w:t>
      </w:r>
    </w:p>
    <w:p w:rsidR="00A80001" w:rsidRDefault="00A80001" w:rsidP="000859AF">
      <w:pPr>
        <w:tabs>
          <w:tab w:val="left" w:pos="0"/>
          <w:tab w:val="left" w:pos="284"/>
        </w:tabs>
        <w:ind w:left="420"/>
        <w:jc w:val="right"/>
        <w:rPr>
          <w:sz w:val="28"/>
          <w:szCs w:val="28"/>
        </w:rPr>
      </w:pPr>
    </w:p>
    <w:p w:rsidR="000859AF" w:rsidRPr="000859AF" w:rsidRDefault="000859AF" w:rsidP="000859AF">
      <w:pPr>
        <w:tabs>
          <w:tab w:val="left" w:pos="0"/>
          <w:tab w:val="left" w:pos="284"/>
        </w:tabs>
        <w:ind w:left="420"/>
        <w:jc w:val="right"/>
        <w:rPr>
          <w:rFonts w:ascii="TimesNewRoman,Italic" w:hAnsi="TimesNewRoman,Italic" w:cs="TimesNewRoman,Italic"/>
          <w:noProof/>
          <w:sz w:val="28"/>
          <w:szCs w:val="28"/>
        </w:rPr>
      </w:pPr>
      <w:r w:rsidRPr="000859AF">
        <w:rPr>
          <w:sz w:val="28"/>
          <w:szCs w:val="28"/>
        </w:rPr>
        <w:t>Таблица 1</w:t>
      </w:r>
      <w:r w:rsidR="00F97E26">
        <w:rPr>
          <w:sz w:val="28"/>
          <w:szCs w:val="28"/>
        </w:rPr>
        <w:t>3</w:t>
      </w:r>
      <w:r w:rsidRPr="000859AF">
        <w:rPr>
          <w:sz w:val="28"/>
          <w:szCs w:val="28"/>
        </w:rPr>
        <w:t xml:space="preserve"> </w:t>
      </w:r>
    </w:p>
    <w:p w:rsidR="000859AF" w:rsidRPr="000859AF" w:rsidRDefault="000859AF" w:rsidP="000859AF">
      <w:pPr>
        <w:ind w:left="420"/>
        <w:jc w:val="center"/>
        <w:rPr>
          <w:sz w:val="28"/>
          <w:szCs w:val="28"/>
        </w:rPr>
      </w:pPr>
      <w:r w:rsidRPr="000859AF">
        <w:rPr>
          <w:sz w:val="28"/>
          <w:szCs w:val="28"/>
        </w:rPr>
        <w:t xml:space="preserve">Задания, вызывающие затруднения во всех группах отметок </w:t>
      </w:r>
      <w:r w:rsidR="00FD5B18">
        <w:rPr>
          <w:sz w:val="28"/>
          <w:szCs w:val="28"/>
        </w:rPr>
        <w:t xml:space="preserve">                                            </w:t>
      </w:r>
      <w:r w:rsidRPr="000859AF">
        <w:rPr>
          <w:sz w:val="28"/>
          <w:szCs w:val="28"/>
        </w:rPr>
        <w:t>в параллели 7-х классов</w:t>
      </w:r>
    </w:p>
    <w:p w:rsidR="000859AF" w:rsidRDefault="000859AF" w:rsidP="00C316C9">
      <w:pPr>
        <w:tabs>
          <w:tab w:val="left" w:pos="0"/>
          <w:tab w:val="left" w:pos="284"/>
        </w:tabs>
        <w:jc w:val="both"/>
      </w:pPr>
    </w:p>
    <w:tbl>
      <w:tblPr>
        <w:tblW w:w="10221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1"/>
        <w:gridCol w:w="7933"/>
        <w:gridCol w:w="711"/>
        <w:gridCol w:w="711"/>
      </w:tblGrid>
      <w:tr w:rsidR="000859AF" w:rsidRPr="00DA451C" w:rsidTr="006A7046">
        <w:trPr>
          <w:trHeight w:val="616"/>
        </w:trPr>
        <w:tc>
          <w:tcPr>
            <w:tcW w:w="866" w:type="dxa"/>
            <w:shd w:val="clear" w:color="auto" w:fill="auto"/>
            <w:vAlign w:val="center"/>
            <w:hideMark/>
          </w:tcPr>
          <w:p w:rsidR="000859AF" w:rsidRPr="00A7384B" w:rsidRDefault="000859AF" w:rsidP="00B313DB">
            <w:pPr>
              <w:jc w:val="center"/>
              <w:rPr>
                <w:color w:val="000000"/>
              </w:rPr>
            </w:pPr>
            <w:r w:rsidRPr="00A7384B">
              <w:rPr>
                <w:color w:val="000000"/>
              </w:rPr>
              <w:t xml:space="preserve">№  </w:t>
            </w:r>
            <w:r w:rsidR="006A7046">
              <w:rPr>
                <w:color w:val="000000"/>
              </w:rPr>
              <w:br/>
            </w:r>
            <w:r w:rsidRPr="00A7384B">
              <w:rPr>
                <w:color w:val="000000"/>
              </w:rPr>
              <w:t>задания</w:t>
            </w:r>
          </w:p>
        </w:tc>
        <w:tc>
          <w:tcPr>
            <w:tcW w:w="7933" w:type="dxa"/>
            <w:shd w:val="clear" w:color="auto" w:fill="auto"/>
            <w:noWrap/>
            <w:vAlign w:val="center"/>
            <w:hideMark/>
          </w:tcPr>
          <w:p w:rsidR="000859AF" w:rsidRPr="00B313DB" w:rsidRDefault="000859AF" w:rsidP="00B313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313DB">
              <w:rPr>
                <w:b/>
                <w:bCs/>
                <w:color w:val="000000"/>
                <w:sz w:val="22"/>
                <w:szCs w:val="22"/>
              </w:rPr>
              <w:t xml:space="preserve">Блоки ПООП обучающийся </w:t>
            </w:r>
            <w:proofErr w:type="gramStart"/>
            <w:r w:rsidRPr="00B313DB">
              <w:rPr>
                <w:b/>
                <w:bCs/>
                <w:color w:val="000000"/>
                <w:sz w:val="22"/>
                <w:szCs w:val="22"/>
              </w:rPr>
              <w:t>научится</w:t>
            </w:r>
            <w:proofErr w:type="gramEnd"/>
            <w:r w:rsidRPr="00B313DB">
              <w:rPr>
                <w:b/>
                <w:bCs/>
                <w:color w:val="000000"/>
                <w:sz w:val="22"/>
                <w:szCs w:val="22"/>
              </w:rPr>
              <w:t xml:space="preserve"> / получит возможность научиться или проверяемые требования (умения) в соответствии с ФГОС (7 класс)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0859AF" w:rsidRPr="00B313DB" w:rsidRDefault="000859AF" w:rsidP="00B313D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313DB">
              <w:rPr>
                <w:b/>
                <w:color w:val="000000"/>
                <w:sz w:val="22"/>
                <w:szCs w:val="22"/>
              </w:rPr>
              <w:t>НО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0859AF" w:rsidRPr="00B313DB" w:rsidRDefault="000859AF" w:rsidP="00B313DB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313DB">
              <w:rPr>
                <w:b/>
                <w:color w:val="000000"/>
                <w:sz w:val="22"/>
                <w:szCs w:val="22"/>
              </w:rPr>
              <w:t>РФ</w:t>
            </w:r>
          </w:p>
        </w:tc>
      </w:tr>
      <w:tr w:rsidR="000859AF" w:rsidRPr="00DA451C" w:rsidTr="006A7046">
        <w:trPr>
          <w:trHeight w:val="1503"/>
        </w:trPr>
        <w:tc>
          <w:tcPr>
            <w:tcW w:w="866" w:type="dxa"/>
            <w:shd w:val="clear" w:color="auto" w:fill="auto"/>
            <w:hideMark/>
          </w:tcPr>
          <w:p w:rsidR="000859AF" w:rsidRPr="00DA451C" w:rsidRDefault="000859AF" w:rsidP="00416956">
            <w:pPr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1.2</w:t>
            </w:r>
          </w:p>
        </w:tc>
        <w:tc>
          <w:tcPr>
            <w:tcW w:w="7933" w:type="dxa"/>
            <w:shd w:val="clear" w:color="auto" w:fill="auto"/>
            <w:hideMark/>
          </w:tcPr>
          <w:p w:rsidR="000859AF" w:rsidRPr="00DA451C" w:rsidRDefault="000859AF" w:rsidP="006A7046">
            <w:pPr>
              <w:rPr>
                <w:color w:val="000000"/>
                <w:sz w:val="22"/>
                <w:szCs w:val="22"/>
              </w:rPr>
            </w:pPr>
            <w:proofErr w:type="gramStart"/>
            <w:r w:rsidRPr="00DA451C">
              <w:rPr>
                <w:color w:val="000000"/>
                <w:sz w:val="22"/>
                <w:szCs w:val="22"/>
              </w:rPr>
              <w:t>Свойства живых организмов (структурированность, целостность, обмен веществ, движение, размножение, развитие, раздражимость, приспособленность, наследственность и изменчивость) их проявление у растений, животных, грибов и бактерий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  <w:proofErr w:type="gramEnd"/>
          </w:p>
        </w:tc>
        <w:tc>
          <w:tcPr>
            <w:tcW w:w="711" w:type="dxa"/>
            <w:shd w:val="clear" w:color="auto" w:fill="auto"/>
            <w:noWrap/>
            <w:hideMark/>
          </w:tcPr>
          <w:p w:rsidR="000859AF" w:rsidRPr="00DA451C" w:rsidRDefault="000859AF" w:rsidP="00416956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31,57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0859AF" w:rsidRPr="00DA451C" w:rsidRDefault="000859AF" w:rsidP="00416956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33,63</w:t>
            </w:r>
          </w:p>
        </w:tc>
      </w:tr>
      <w:tr w:rsidR="000859AF" w:rsidRPr="00DA451C" w:rsidTr="006A7046">
        <w:trPr>
          <w:trHeight w:val="972"/>
        </w:trPr>
        <w:tc>
          <w:tcPr>
            <w:tcW w:w="866" w:type="dxa"/>
            <w:shd w:val="clear" w:color="auto" w:fill="auto"/>
            <w:hideMark/>
          </w:tcPr>
          <w:p w:rsidR="000859AF" w:rsidRPr="00DA451C" w:rsidRDefault="000859AF" w:rsidP="00416956">
            <w:pPr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2.2</w:t>
            </w:r>
          </w:p>
        </w:tc>
        <w:tc>
          <w:tcPr>
            <w:tcW w:w="7933" w:type="dxa"/>
            <w:shd w:val="clear" w:color="auto" w:fill="auto"/>
            <w:hideMark/>
          </w:tcPr>
          <w:p w:rsidR="000859AF" w:rsidRPr="00DA451C" w:rsidRDefault="000859AF" w:rsidP="006A7046">
            <w:pPr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Царство Растения. Органы цветкового растения. Жизнедеятельность цветковых растений</w:t>
            </w:r>
            <w:r w:rsidR="006A7046">
              <w:rPr>
                <w:color w:val="000000"/>
                <w:sz w:val="22"/>
                <w:szCs w:val="22"/>
              </w:rPr>
              <w:t>.</w:t>
            </w:r>
            <w:r w:rsidR="00C122AC">
              <w:rPr>
                <w:color w:val="000000"/>
                <w:sz w:val="22"/>
                <w:szCs w:val="22"/>
              </w:rPr>
              <w:t xml:space="preserve"> </w:t>
            </w:r>
            <w:r w:rsidRPr="00DA451C">
              <w:rPr>
                <w:color w:val="000000"/>
                <w:sz w:val="22"/>
                <w:szCs w:val="22"/>
              </w:rPr>
      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0859AF" w:rsidRPr="00DA451C" w:rsidRDefault="000859AF" w:rsidP="00416956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44,09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0859AF" w:rsidRPr="00DA451C" w:rsidRDefault="000859AF" w:rsidP="00416956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46,27</w:t>
            </w:r>
          </w:p>
        </w:tc>
      </w:tr>
      <w:tr w:rsidR="000859AF" w:rsidRPr="00DA451C" w:rsidTr="006A7046">
        <w:trPr>
          <w:trHeight w:val="1264"/>
        </w:trPr>
        <w:tc>
          <w:tcPr>
            <w:tcW w:w="866" w:type="dxa"/>
            <w:shd w:val="clear" w:color="auto" w:fill="auto"/>
            <w:hideMark/>
          </w:tcPr>
          <w:p w:rsidR="000859AF" w:rsidRPr="00DA451C" w:rsidRDefault="000859AF" w:rsidP="00416956">
            <w:pPr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3.4</w:t>
            </w:r>
          </w:p>
        </w:tc>
        <w:tc>
          <w:tcPr>
            <w:tcW w:w="7933" w:type="dxa"/>
            <w:shd w:val="clear" w:color="auto" w:fill="auto"/>
            <w:hideMark/>
          </w:tcPr>
          <w:p w:rsidR="000859AF" w:rsidRPr="00DA451C" w:rsidRDefault="000859AF" w:rsidP="00416956">
            <w:pPr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 xml:space="preserve">Правила работы в кабинете биологии, с биологическими приборами и инструментами. </w:t>
            </w:r>
            <w:r w:rsidRPr="00DA451C">
              <w:rPr>
                <w:color w:val="000000"/>
                <w:sz w:val="22"/>
                <w:szCs w:val="22"/>
              </w:rPr>
              <w:br/>
              <w:t>Приобретение опыта использования методов биологической науки и проведения несложных биологических экспериментов для изучения живых организмов и человека, проведения экологического мониторинга в окружающей среде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0859AF" w:rsidRPr="00DA451C" w:rsidRDefault="000859AF" w:rsidP="00416956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30,32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0859AF" w:rsidRPr="00DA451C" w:rsidRDefault="000859AF" w:rsidP="00416956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32,06</w:t>
            </w:r>
          </w:p>
        </w:tc>
      </w:tr>
      <w:tr w:rsidR="000859AF" w:rsidRPr="00DA451C" w:rsidTr="006A7046">
        <w:trPr>
          <w:trHeight w:val="1976"/>
        </w:trPr>
        <w:tc>
          <w:tcPr>
            <w:tcW w:w="866" w:type="dxa"/>
            <w:shd w:val="clear" w:color="auto" w:fill="auto"/>
            <w:hideMark/>
          </w:tcPr>
          <w:p w:rsidR="000859AF" w:rsidRPr="00DA451C" w:rsidRDefault="000859AF" w:rsidP="00416956">
            <w:pPr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lastRenderedPageBreak/>
              <w:t>8.3</w:t>
            </w:r>
          </w:p>
        </w:tc>
        <w:tc>
          <w:tcPr>
            <w:tcW w:w="7933" w:type="dxa"/>
            <w:shd w:val="clear" w:color="auto" w:fill="auto"/>
            <w:hideMark/>
          </w:tcPr>
          <w:p w:rsidR="000859AF" w:rsidRPr="00DA451C" w:rsidRDefault="000859AF" w:rsidP="00416956">
            <w:pPr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Знать и понимать строение биологических объектов: клетки, генов и хромосом, вида и экосистем (структура).</w:t>
            </w:r>
            <w:r w:rsidRPr="00DA451C">
              <w:rPr>
                <w:color w:val="000000"/>
                <w:sz w:val="22"/>
                <w:szCs w:val="22"/>
              </w:rPr>
              <w:br/>
              <w:t>Уметь объяснять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организмы.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0859AF" w:rsidRPr="00DA451C" w:rsidRDefault="000859AF" w:rsidP="00416956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19,42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0859AF" w:rsidRPr="00DA451C" w:rsidRDefault="000859AF" w:rsidP="00416956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22,17</w:t>
            </w:r>
          </w:p>
        </w:tc>
      </w:tr>
      <w:tr w:rsidR="00B313DB" w:rsidRPr="00DA451C" w:rsidTr="006A7046">
        <w:trPr>
          <w:trHeight w:val="546"/>
        </w:trPr>
        <w:tc>
          <w:tcPr>
            <w:tcW w:w="866" w:type="dxa"/>
            <w:shd w:val="clear" w:color="auto" w:fill="auto"/>
            <w:hideMark/>
          </w:tcPr>
          <w:p w:rsidR="00B313DB" w:rsidRPr="00DA451C" w:rsidRDefault="00B313DB" w:rsidP="00286EDA">
            <w:pPr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10.2</w:t>
            </w:r>
          </w:p>
        </w:tc>
        <w:tc>
          <w:tcPr>
            <w:tcW w:w="7933" w:type="dxa"/>
            <w:shd w:val="clear" w:color="auto" w:fill="auto"/>
            <w:hideMark/>
          </w:tcPr>
          <w:p w:rsidR="00B313DB" w:rsidRPr="00DA451C" w:rsidRDefault="00B313DB" w:rsidP="00286EDA">
            <w:pPr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Приемы выращивания, размножения растений и ухода за ними. Умение создавать, 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B313DB" w:rsidRPr="00DA451C" w:rsidRDefault="00B313DB" w:rsidP="00286EDA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82,59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B313DB" w:rsidRPr="00DA451C" w:rsidRDefault="00B313DB" w:rsidP="00286EDA">
            <w:pPr>
              <w:jc w:val="center"/>
              <w:rPr>
                <w:color w:val="000000"/>
                <w:sz w:val="22"/>
                <w:szCs w:val="22"/>
              </w:rPr>
            </w:pPr>
            <w:r w:rsidRPr="00DA451C">
              <w:rPr>
                <w:color w:val="000000"/>
                <w:sz w:val="22"/>
                <w:szCs w:val="22"/>
              </w:rPr>
              <w:t>76,85</w:t>
            </w:r>
          </w:p>
        </w:tc>
      </w:tr>
    </w:tbl>
    <w:p w:rsidR="007B3BF5" w:rsidRDefault="007B3BF5" w:rsidP="00FD5B18">
      <w:pPr>
        <w:tabs>
          <w:tab w:val="left" w:pos="0"/>
          <w:tab w:val="left" w:pos="284"/>
        </w:tabs>
        <w:jc w:val="right"/>
        <w:rPr>
          <w:sz w:val="28"/>
        </w:rPr>
      </w:pPr>
    </w:p>
    <w:p w:rsidR="00FD5B18" w:rsidRDefault="00FD5B18" w:rsidP="00FD5B18">
      <w:pPr>
        <w:tabs>
          <w:tab w:val="left" w:pos="0"/>
          <w:tab w:val="left" w:pos="284"/>
        </w:tabs>
        <w:jc w:val="right"/>
        <w:rPr>
          <w:sz w:val="28"/>
        </w:rPr>
      </w:pPr>
      <w:r w:rsidRPr="002965D3">
        <w:rPr>
          <w:sz w:val="28"/>
        </w:rPr>
        <w:t>Диаграмма</w:t>
      </w:r>
      <w:r w:rsidR="00167F65">
        <w:rPr>
          <w:sz w:val="28"/>
        </w:rPr>
        <w:t xml:space="preserve"> 16</w:t>
      </w:r>
    </w:p>
    <w:p w:rsidR="007B3BF5" w:rsidRPr="002965D3" w:rsidRDefault="007B3BF5" w:rsidP="00FD5B18">
      <w:pPr>
        <w:tabs>
          <w:tab w:val="left" w:pos="0"/>
          <w:tab w:val="left" w:pos="284"/>
        </w:tabs>
        <w:jc w:val="right"/>
        <w:rPr>
          <w:sz w:val="28"/>
        </w:rPr>
      </w:pPr>
    </w:p>
    <w:p w:rsidR="00EB1A7E" w:rsidRDefault="00EB1A7E" w:rsidP="006A7046">
      <w:pPr>
        <w:tabs>
          <w:tab w:val="left" w:pos="284"/>
          <w:tab w:val="left" w:pos="426"/>
        </w:tabs>
        <w:ind w:left="426" w:firstLine="283"/>
        <w:jc w:val="both"/>
      </w:pPr>
      <w:r w:rsidRPr="002764ED">
        <w:rPr>
          <w:noProof/>
          <w:bdr w:val="single" w:sz="4" w:space="0" w:color="auto"/>
        </w:rPr>
        <w:drawing>
          <wp:inline distT="0" distB="0" distL="0" distR="0">
            <wp:extent cx="5802535" cy="2402732"/>
            <wp:effectExtent l="19050" t="0" r="26765" b="0"/>
            <wp:docPr id="33" name="Диаграмма 2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7B3BF5" w:rsidRDefault="007B3BF5" w:rsidP="00A61E22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noProof/>
          <w:sz w:val="28"/>
          <w:szCs w:val="28"/>
        </w:rPr>
      </w:pPr>
    </w:p>
    <w:p w:rsidR="00A61E22" w:rsidRDefault="007B3BF5" w:rsidP="00A61E22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noProof/>
          <w:sz w:val="28"/>
          <w:szCs w:val="28"/>
        </w:rPr>
      </w:pPr>
      <w:r>
        <w:rPr>
          <w:rFonts w:ascii="TimesNewRoman,Italic" w:hAnsi="TimesNewRoman,Italic" w:cs="TimesNewRoman,Italic"/>
          <w:noProof/>
          <w:sz w:val="28"/>
          <w:szCs w:val="28"/>
        </w:rPr>
        <w:tab/>
      </w:r>
      <w:r>
        <w:rPr>
          <w:rFonts w:ascii="TimesNewRoman,Italic" w:hAnsi="TimesNewRoman,Italic" w:cs="TimesNewRoman,Italic"/>
          <w:noProof/>
          <w:sz w:val="28"/>
          <w:szCs w:val="28"/>
        </w:rPr>
        <w:tab/>
      </w:r>
      <w:r w:rsidR="00A61E22">
        <w:rPr>
          <w:rFonts w:ascii="TimesNewRoman,Italic" w:hAnsi="TimesNewRoman,Italic" w:cs="TimesNewRoman,Italic"/>
          <w:noProof/>
          <w:sz w:val="28"/>
          <w:szCs w:val="28"/>
        </w:rPr>
        <w:t>График позволяет увидеть, что перечень трудных заданий для обучающихся 7-ой параллели в Нижегородской области практически идентичен общероссийскому.</w:t>
      </w:r>
    </w:p>
    <w:p w:rsidR="00A01CCF" w:rsidRDefault="00A01CCF" w:rsidP="000E535D">
      <w:pPr>
        <w:tabs>
          <w:tab w:val="left" w:pos="0"/>
          <w:tab w:val="left" w:pos="284"/>
        </w:tabs>
        <w:jc w:val="center"/>
      </w:pPr>
    </w:p>
    <w:p w:rsidR="000E535D" w:rsidRDefault="000E535D" w:rsidP="000E535D">
      <w:pPr>
        <w:tabs>
          <w:tab w:val="left" w:pos="0"/>
          <w:tab w:val="left" w:pos="284"/>
        </w:tabs>
        <w:jc w:val="center"/>
        <w:rPr>
          <w:b/>
          <w:sz w:val="28"/>
        </w:rPr>
      </w:pPr>
      <w:r w:rsidRPr="000E535D">
        <w:rPr>
          <w:b/>
          <w:sz w:val="28"/>
        </w:rPr>
        <w:t>8 класс</w:t>
      </w:r>
    </w:p>
    <w:p w:rsidR="002965D3" w:rsidRDefault="002965D3" w:rsidP="002965D3">
      <w:pPr>
        <w:tabs>
          <w:tab w:val="left" w:pos="0"/>
          <w:tab w:val="left" w:pos="284"/>
        </w:tabs>
        <w:jc w:val="right"/>
        <w:rPr>
          <w:sz w:val="28"/>
        </w:rPr>
      </w:pPr>
      <w:r w:rsidRPr="002965D3">
        <w:rPr>
          <w:sz w:val="28"/>
        </w:rPr>
        <w:t>Диаграмма</w:t>
      </w:r>
      <w:r w:rsidR="00167F65">
        <w:rPr>
          <w:sz w:val="28"/>
        </w:rPr>
        <w:t xml:space="preserve"> 17</w:t>
      </w:r>
    </w:p>
    <w:p w:rsidR="006A7046" w:rsidRPr="006A7046" w:rsidRDefault="006A7046" w:rsidP="002965D3">
      <w:pPr>
        <w:tabs>
          <w:tab w:val="left" w:pos="0"/>
          <w:tab w:val="left" w:pos="284"/>
        </w:tabs>
        <w:jc w:val="right"/>
        <w:rPr>
          <w:sz w:val="14"/>
        </w:rPr>
      </w:pPr>
    </w:p>
    <w:p w:rsidR="00A01CCF" w:rsidRDefault="00A01CCF" w:rsidP="006A7046">
      <w:pPr>
        <w:tabs>
          <w:tab w:val="left" w:pos="284"/>
          <w:tab w:val="left" w:pos="567"/>
        </w:tabs>
        <w:jc w:val="both"/>
      </w:pPr>
      <w:r w:rsidRPr="000859AF">
        <w:rPr>
          <w:noProof/>
          <w:bdr w:val="single" w:sz="4" w:space="0" w:color="auto"/>
        </w:rPr>
        <w:drawing>
          <wp:inline distT="0" distB="0" distL="0" distR="0">
            <wp:extent cx="6067088" cy="2743200"/>
            <wp:effectExtent l="19050" t="0" r="9862" b="0"/>
            <wp:docPr id="34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3"/>
              </a:graphicData>
            </a:graphic>
          </wp:inline>
        </w:drawing>
      </w:r>
    </w:p>
    <w:p w:rsidR="007B3BF5" w:rsidRDefault="00B26799" w:rsidP="00C316C9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ab/>
      </w:r>
      <w:r>
        <w:rPr>
          <w:rFonts w:ascii="TimesNewRoman,Italic" w:hAnsi="TimesNewRoman,Italic" w:cs="TimesNewRoman,Italic"/>
          <w:iCs/>
          <w:sz w:val="28"/>
          <w:szCs w:val="28"/>
        </w:rPr>
        <w:tab/>
      </w:r>
    </w:p>
    <w:p w:rsidR="00EF41AF" w:rsidRPr="00C70B3D" w:rsidRDefault="007B3BF5" w:rsidP="00C316C9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ab/>
      </w:r>
      <w:r>
        <w:rPr>
          <w:rFonts w:ascii="TimesNewRoman,Italic" w:hAnsi="TimesNewRoman,Italic" w:cs="TimesNewRoman,Italic"/>
          <w:iCs/>
          <w:sz w:val="28"/>
          <w:szCs w:val="28"/>
        </w:rPr>
        <w:tab/>
      </w:r>
      <w:r w:rsidR="00A61E22">
        <w:rPr>
          <w:rFonts w:ascii="TimesNewRoman,Italic" w:hAnsi="TimesNewRoman,Italic" w:cs="TimesNewRoman,Italic"/>
          <w:iCs/>
          <w:sz w:val="28"/>
          <w:szCs w:val="28"/>
        </w:rPr>
        <w:t>Тенденция,</w:t>
      </w:r>
      <w:r w:rsidR="00A61E22" w:rsidRPr="00407C47">
        <w:rPr>
          <w:rFonts w:ascii="TimesNewRoman,Italic" w:hAnsi="TimesNewRoman,Italic" w:cs="TimesNewRoman,Italic"/>
          <w:iCs/>
          <w:sz w:val="28"/>
          <w:szCs w:val="28"/>
        </w:rPr>
        <w:t xml:space="preserve"> </w:t>
      </w:r>
      <w:r w:rsidR="00A61E22">
        <w:rPr>
          <w:rFonts w:ascii="TimesNewRoman,Italic" w:hAnsi="TimesNewRoman,Italic" w:cs="TimesNewRoman,Italic"/>
          <w:iCs/>
          <w:sz w:val="28"/>
          <w:szCs w:val="28"/>
        </w:rPr>
        <w:t xml:space="preserve">наметившаяся в предыдущих параллелях, сохраняется и в параллели 8-х классов. Средний процент  выполнения ВПР </w:t>
      </w:r>
      <w:r w:rsidR="0081367D">
        <w:rPr>
          <w:rFonts w:ascii="TimesNewRoman,Italic" w:hAnsi="TimesNewRoman,Italic" w:cs="TimesNewRoman,Italic"/>
          <w:iCs/>
          <w:sz w:val="28"/>
          <w:szCs w:val="28"/>
        </w:rPr>
        <w:t xml:space="preserve">незначительно </w:t>
      </w:r>
      <w:r w:rsidR="0081367D">
        <w:rPr>
          <w:rFonts w:ascii="TimesNewRoman,Italic" w:hAnsi="TimesNewRoman,Italic" w:cs="TimesNewRoman,Italic"/>
          <w:iCs/>
          <w:sz w:val="28"/>
          <w:szCs w:val="28"/>
        </w:rPr>
        <w:lastRenderedPageBreak/>
        <w:t xml:space="preserve">отличается в лучшую сторону от </w:t>
      </w:r>
      <w:r w:rsidR="00A61E22">
        <w:rPr>
          <w:rFonts w:ascii="TimesNewRoman,Italic" w:hAnsi="TimesNewRoman,Italic" w:cs="TimesNewRoman,Italic"/>
          <w:iCs/>
          <w:sz w:val="28"/>
          <w:szCs w:val="28"/>
        </w:rPr>
        <w:t>средн</w:t>
      </w:r>
      <w:r w:rsidR="0081367D">
        <w:rPr>
          <w:rFonts w:ascii="TimesNewRoman,Italic" w:hAnsi="TimesNewRoman,Italic" w:cs="TimesNewRoman,Italic"/>
          <w:iCs/>
          <w:sz w:val="28"/>
          <w:szCs w:val="28"/>
        </w:rPr>
        <w:t>его</w:t>
      </w:r>
      <w:r w:rsidR="00A61E22">
        <w:rPr>
          <w:rFonts w:ascii="TimesNewRoman,Italic" w:hAnsi="TimesNewRoman,Italic" w:cs="TimesNewRoman,Italic"/>
          <w:iCs/>
          <w:sz w:val="28"/>
          <w:szCs w:val="28"/>
        </w:rPr>
        <w:t xml:space="preserve"> </w:t>
      </w:r>
      <w:r w:rsidR="00C70B3D">
        <w:rPr>
          <w:rFonts w:ascii="TimesNewRoman,Italic" w:hAnsi="TimesNewRoman,Italic" w:cs="TimesNewRoman,Italic"/>
          <w:iCs/>
          <w:sz w:val="28"/>
          <w:szCs w:val="28"/>
        </w:rPr>
        <w:t>процента</w:t>
      </w:r>
      <w:r w:rsidR="00A61E22">
        <w:rPr>
          <w:rFonts w:ascii="TimesNewRoman,Italic" w:hAnsi="TimesNewRoman,Italic" w:cs="TimesNewRoman,Italic"/>
          <w:iCs/>
          <w:sz w:val="28"/>
          <w:szCs w:val="28"/>
        </w:rPr>
        <w:t xml:space="preserve"> выполнения заданий группой отметки "3". Одни и те же задания вызывают затруднения в группах с разной отметкой.  </w:t>
      </w:r>
    </w:p>
    <w:p w:rsidR="00EF41AF" w:rsidRDefault="00EF41AF" w:rsidP="00C316C9">
      <w:pPr>
        <w:tabs>
          <w:tab w:val="left" w:pos="0"/>
          <w:tab w:val="left" w:pos="284"/>
        </w:tabs>
        <w:jc w:val="both"/>
      </w:pPr>
    </w:p>
    <w:p w:rsidR="000859AF" w:rsidRPr="000859AF" w:rsidRDefault="000859AF" w:rsidP="000859AF">
      <w:pPr>
        <w:tabs>
          <w:tab w:val="left" w:pos="0"/>
          <w:tab w:val="left" w:pos="284"/>
        </w:tabs>
        <w:ind w:left="420"/>
        <w:jc w:val="right"/>
        <w:rPr>
          <w:rFonts w:ascii="TimesNewRoman,Italic" w:hAnsi="TimesNewRoman,Italic" w:cs="TimesNewRoman,Italic"/>
          <w:noProof/>
          <w:sz w:val="28"/>
          <w:szCs w:val="28"/>
        </w:rPr>
      </w:pPr>
      <w:r w:rsidRPr="000859AF">
        <w:rPr>
          <w:sz w:val="28"/>
          <w:szCs w:val="28"/>
        </w:rPr>
        <w:t xml:space="preserve">Таблица </w:t>
      </w:r>
      <w:r w:rsidR="00F97E26">
        <w:rPr>
          <w:sz w:val="28"/>
          <w:szCs w:val="28"/>
        </w:rPr>
        <w:t>14</w:t>
      </w:r>
      <w:r w:rsidRPr="000859AF">
        <w:rPr>
          <w:sz w:val="28"/>
          <w:szCs w:val="28"/>
        </w:rPr>
        <w:t xml:space="preserve"> </w:t>
      </w:r>
    </w:p>
    <w:p w:rsidR="00E33BF7" w:rsidRDefault="000859AF" w:rsidP="000859AF">
      <w:pPr>
        <w:ind w:left="420"/>
        <w:jc w:val="center"/>
        <w:rPr>
          <w:sz w:val="28"/>
          <w:szCs w:val="28"/>
        </w:rPr>
      </w:pPr>
      <w:r w:rsidRPr="000859AF">
        <w:rPr>
          <w:sz w:val="28"/>
          <w:szCs w:val="28"/>
        </w:rPr>
        <w:t xml:space="preserve">Задания, вызывающие затруднения во всех группах отметок </w:t>
      </w:r>
    </w:p>
    <w:p w:rsidR="000859AF" w:rsidRPr="000859AF" w:rsidRDefault="000859AF" w:rsidP="000859AF">
      <w:pPr>
        <w:ind w:left="420"/>
        <w:jc w:val="center"/>
        <w:rPr>
          <w:sz w:val="28"/>
          <w:szCs w:val="28"/>
        </w:rPr>
      </w:pPr>
      <w:r w:rsidRPr="000859AF">
        <w:rPr>
          <w:sz w:val="28"/>
          <w:szCs w:val="28"/>
        </w:rPr>
        <w:t xml:space="preserve">в параллели </w:t>
      </w:r>
      <w:r>
        <w:rPr>
          <w:sz w:val="28"/>
          <w:szCs w:val="28"/>
        </w:rPr>
        <w:t>8</w:t>
      </w:r>
      <w:r w:rsidRPr="000859AF">
        <w:rPr>
          <w:sz w:val="28"/>
          <w:szCs w:val="28"/>
        </w:rPr>
        <w:t>-х классов</w:t>
      </w:r>
    </w:p>
    <w:p w:rsidR="000859AF" w:rsidRPr="00B313DB" w:rsidRDefault="000859AF" w:rsidP="00C316C9">
      <w:pPr>
        <w:tabs>
          <w:tab w:val="left" w:pos="0"/>
          <w:tab w:val="left" w:pos="284"/>
        </w:tabs>
        <w:jc w:val="both"/>
        <w:rPr>
          <w:sz w:val="12"/>
          <w:szCs w:val="28"/>
        </w:rPr>
      </w:pPr>
    </w:p>
    <w:tbl>
      <w:tblPr>
        <w:tblW w:w="1008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75"/>
        <w:gridCol w:w="7383"/>
        <w:gridCol w:w="711"/>
        <w:gridCol w:w="711"/>
      </w:tblGrid>
      <w:tr w:rsidR="002764ED" w:rsidRPr="002057F7" w:rsidTr="006A7046">
        <w:trPr>
          <w:trHeight w:val="618"/>
        </w:trPr>
        <w:tc>
          <w:tcPr>
            <w:tcW w:w="1275" w:type="dxa"/>
            <w:shd w:val="clear" w:color="auto" w:fill="auto"/>
            <w:vAlign w:val="center"/>
            <w:hideMark/>
          </w:tcPr>
          <w:p w:rsidR="002764ED" w:rsidRPr="00B313DB" w:rsidRDefault="002764ED" w:rsidP="00EF51A5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313DB">
              <w:rPr>
                <w:b/>
                <w:color w:val="000000"/>
                <w:sz w:val="22"/>
                <w:szCs w:val="22"/>
              </w:rPr>
              <w:t>№ заданий</w:t>
            </w:r>
          </w:p>
        </w:tc>
        <w:tc>
          <w:tcPr>
            <w:tcW w:w="7387" w:type="dxa"/>
            <w:shd w:val="clear" w:color="auto" w:fill="auto"/>
            <w:vAlign w:val="center"/>
            <w:hideMark/>
          </w:tcPr>
          <w:p w:rsidR="002764ED" w:rsidRPr="00B313DB" w:rsidRDefault="002764ED" w:rsidP="00E33BF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B313DB">
              <w:rPr>
                <w:b/>
                <w:bCs/>
                <w:color w:val="000000"/>
                <w:sz w:val="22"/>
                <w:szCs w:val="22"/>
              </w:rPr>
              <w:t>Блоки ПООП проверяемые требования (умения) в соответствии с ФГОС (8 класс)</w:t>
            </w:r>
          </w:p>
        </w:tc>
        <w:tc>
          <w:tcPr>
            <w:tcW w:w="707" w:type="dxa"/>
            <w:shd w:val="clear" w:color="auto" w:fill="auto"/>
            <w:noWrap/>
            <w:vAlign w:val="center"/>
            <w:hideMark/>
          </w:tcPr>
          <w:p w:rsidR="002764ED" w:rsidRPr="00B313DB" w:rsidRDefault="002764ED" w:rsidP="0041695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313DB">
              <w:rPr>
                <w:b/>
                <w:color w:val="000000"/>
                <w:sz w:val="22"/>
                <w:szCs w:val="22"/>
              </w:rPr>
              <w:t>НО</w:t>
            </w:r>
          </w:p>
        </w:tc>
        <w:tc>
          <w:tcPr>
            <w:tcW w:w="711" w:type="dxa"/>
            <w:shd w:val="clear" w:color="auto" w:fill="auto"/>
            <w:noWrap/>
            <w:vAlign w:val="center"/>
            <w:hideMark/>
          </w:tcPr>
          <w:p w:rsidR="002764ED" w:rsidRPr="00B313DB" w:rsidRDefault="002764ED" w:rsidP="0041695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B313DB">
              <w:rPr>
                <w:b/>
                <w:color w:val="000000"/>
                <w:sz w:val="22"/>
                <w:szCs w:val="22"/>
              </w:rPr>
              <w:t>РФ</w:t>
            </w:r>
          </w:p>
        </w:tc>
      </w:tr>
      <w:tr w:rsidR="00B313DB" w:rsidRPr="002057F7" w:rsidTr="006A7046">
        <w:trPr>
          <w:trHeight w:val="487"/>
        </w:trPr>
        <w:tc>
          <w:tcPr>
            <w:tcW w:w="1275" w:type="dxa"/>
            <w:shd w:val="clear" w:color="auto" w:fill="auto"/>
            <w:noWrap/>
            <w:hideMark/>
          </w:tcPr>
          <w:p w:rsidR="00B313DB" w:rsidRPr="002057F7" w:rsidRDefault="00B313DB" w:rsidP="00EF51A5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1.2</w:t>
            </w:r>
          </w:p>
        </w:tc>
        <w:tc>
          <w:tcPr>
            <w:tcW w:w="7387" w:type="dxa"/>
            <w:shd w:val="clear" w:color="auto" w:fill="auto"/>
            <w:hideMark/>
          </w:tcPr>
          <w:p w:rsidR="00B313DB" w:rsidRPr="002057F7" w:rsidRDefault="00B313DB" w:rsidP="00286EDA">
            <w:pPr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 xml:space="preserve">Классификация организмов. Принципы классификации. Одноклеточные и многоклеточные организмы </w:t>
            </w:r>
            <w:r w:rsidRPr="002057F7">
              <w:rPr>
                <w:color w:val="000000"/>
                <w:sz w:val="22"/>
                <w:szCs w:val="22"/>
              </w:rPr>
              <w:br/>
              <w:t>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707" w:type="dxa"/>
            <w:shd w:val="clear" w:color="auto" w:fill="auto"/>
            <w:noWrap/>
            <w:hideMark/>
          </w:tcPr>
          <w:p w:rsidR="00B313DB" w:rsidRPr="002057F7" w:rsidRDefault="00B313DB" w:rsidP="00286EDA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68,77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B313DB" w:rsidRPr="002057F7" w:rsidRDefault="00B313DB" w:rsidP="00286EDA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68,72</w:t>
            </w:r>
          </w:p>
        </w:tc>
      </w:tr>
      <w:tr w:rsidR="00B313DB" w:rsidRPr="002057F7" w:rsidTr="006A7046">
        <w:trPr>
          <w:trHeight w:val="982"/>
        </w:trPr>
        <w:tc>
          <w:tcPr>
            <w:tcW w:w="1275" w:type="dxa"/>
            <w:shd w:val="clear" w:color="auto" w:fill="auto"/>
            <w:noWrap/>
            <w:hideMark/>
          </w:tcPr>
          <w:p w:rsidR="00B313DB" w:rsidRPr="002057F7" w:rsidRDefault="00B313DB" w:rsidP="00EF51A5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8.</w:t>
            </w:r>
          </w:p>
        </w:tc>
        <w:tc>
          <w:tcPr>
            <w:tcW w:w="7387" w:type="dxa"/>
            <w:shd w:val="clear" w:color="auto" w:fill="auto"/>
            <w:hideMark/>
          </w:tcPr>
          <w:p w:rsidR="00B313DB" w:rsidRPr="002057F7" w:rsidRDefault="00B313DB" w:rsidP="00416956">
            <w:pPr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 xml:space="preserve">Царство Растения. Царство Бактерии. Царство Грибы </w:t>
            </w:r>
            <w:r w:rsidRPr="002057F7">
              <w:rPr>
                <w:color w:val="000000"/>
                <w:sz w:val="22"/>
                <w:szCs w:val="22"/>
              </w:rPr>
              <w:br/>
              <w:t xml:space="preserve">Умения устанавливать причинно-следственные связи, строить </w:t>
            </w:r>
            <w:proofErr w:type="gramStart"/>
            <w:r w:rsidRPr="002057F7">
              <w:rPr>
                <w:color w:val="000000"/>
                <w:sz w:val="22"/>
                <w:szCs w:val="22"/>
              </w:rPr>
              <w:t>логическое рассуждение</w:t>
            </w:r>
            <w:proofErr w:type="gramEnd"/>
            <w:r w:rsidRPr="002057F7">
              <w:rPr>
                <w:color w:val="000000"/>
                <w:sz w:val="22"/>
                <w:szCs w:val="22"/>
              </w:rPr>
              <w:t>, умозаключение (индуктивное, дедуктивное и по аналогии) и делать выводы</w:t>
            </w:r>
          </w:p>
        </w:tc>
        <w:tc>
          <w:tcPr>
            <w:tcW w:w="707" w:type="dxa"/>
            <w:shd w:val="clear" w:color="auto" w:fill="auto"/>
            <w:noWrap/>
            <w:hideMark/>
          </w:tcPr>
          <w:p w:rsidR="00B313DB" w:rsidRPr="002057F7" w:rsidRDefault="00B313DB" w:rsidP="00416956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34,82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B313DB" w:rsidRPr="002057F7" w:rsidRDefault="00B313DB" w:rsidP="00416956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35,89</w:t>
            </w:r>
          </w:p>
        </w:tc>
      </w:tr>
      <w:tr w:rsidR="00B313DB" w:rsidRPr="002057F7" w:rsidTr="006A7046">
        <w:trPr>
          <w:trHeight w:val="696"/>
        </w:trPr>
        <w:tc>
          <w:tcPr>
            <w:tcW w:w="1275" w:type="dxa"/>
            <w:shd w:val="clear" w:color="auto" w:fill="auto"/>
            <w:noWrap/>
            <w:hideMark/>
          </w:tcPr>
          <w:p w:rsidR="00B313DB" w:rsidRPr="002057F7" w:rsidRDefault="00B313DB" w:rsidP="00EF51A5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10.</w:t>
            </w:r>
          </w:p>
        </w:tc>
        <w:tc>
          <w:tcPr>
            <w:tcW w:w="7387" w:type="dxa"/>
            <w:shd w:val="clear" w:color="auto" w:fill="auto"/>
            <w:hideMark/>
          </w:tcPr>
          <w:p w:rsidR="00B313DB" w:rsidRPr="002057F7" w:rsidRDefault="00B313DB" w:rsidP="00416956">
            <w:pPr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 xml:space="preserve">Царство Растения. </w:t>
            </w:r>
            <w:r w:rsidRPr="002057F7">
              <w:rPr>
                <w:color w:val="000000"/>
                <w:sz w:val="22"/>
                <w:szCs w:val="22"/>
              </w:rPr>
              <w:br/>
              <w:t>Умения создавать, применять и преобразовывать знаки и символы, модели и схемы для решения учебных и познавательных задач</w:t>
            </w:r>
          </w:p>
        </w:tc>
        <w:tc>
          <w:tcPr>
            <w:tcW w:w="707" w:type="dxa"/>
            <w:shd w:val="clear" w:color="auto" w:fill="auto"/>
            <w:noWrap/>
            <w:hideMark/>
          </w:tcPr>
          <w:p w:rsidR="00B313DB" w:rsidRPr="002057F7" w:rsidRDefault="00B313DB" w:rsidP="00416956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25,05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B313DB" w:rsidRPr="002057F7" w:rsidRDefault="00B313DB" w:rsidP="00416956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26,6</w:t>
            </w:r>
          </w:p>
        </w:tc>
      </w:tr>
      <w:tr w:rsidR="00B313DB" w:rsidRPr="002057F7" w:rsidTr="006A7046">
        <w:trPr>
          <w:trHeight w:val="974"/>
        </w:trPr>
        <w:tc>
          <w:tcPr>
            <w:tcW w:w="1275" w:type="dxa"/>
            <w:shd w:val="clear" w:color="auto" w:fill="auto"/>
            <w:noWrap/>
            <w:hideMark/>
          </w:tcPr>
          <w:p w:rsidR="00B313DB" w:rsidRPr="002057F7" w:rsidRDefault="00B313DB" w:rsidP="00EF51A5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12.</w:t>
            </w:r>
          </w:p>
        </w:tc>
        <w:tc>
          <w:tcPr>
            <w:tcW w:w="7387" w:type="dxa"/>
            <w:shd w:val="clear" w:color="auto" w:fill="auto"/>
            <w:hideMark/>
          </w:tcPr>
          <w:p w:rsidR="00B313DB" w:rsidRPr="002057F7" w:rsidRDefault="00B313DB" w:rsidP="00416956">
            <w:pPr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 xml:space="preserve">Царство Растения. Царство Бактерии. Царство Грибы </w:t>
            </w:r>
            <w:r w:rsidRPr="002057F7">
              <w:rPr>
                <w:color w:val="000000"/>
                <w:sz w:val="22"/>
                <w:szCs w:val="22"/>
              </w:rPr>
              <w:br/>
              <w:t>Умения определять понятия, создавать обобщения, устанавливать аналогии, классифицировать, самостоятельно выбирать основания и критерии для классификации</w:t>
            </w:r>
          </w:p>
        </w:tc>
        <w:tc>
          <w:tcPr>
            <w:tcW w:w="707" w:type="dxa"/>
            <w:shd w:val="clear" w:color="auto" w:fill="auto"/>
            <w:noWrap/>
            <w:hideMark/>
          </w:tcPr>
          <w:p w:rsidR="00B313DB" w:rsidRPr="002057F7" w:rsidRDefault="00B313DB" w:rsidP="00416956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30,4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B313DB" w:rsidRPr="002057F7" w:rsidRDefault="00B313DB" w:rsidP="00416956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31,18</w:t>
            </w:r>
          </w:p>
        </w:tc>
      </w:tr>
      <w:tr w:rsidR="00B313DB" w:rsidRPr="002057F7" w:rsidTr="006A7046">
        <w:trPr>
          <w:trHeight w:val="974"/>
        </w:trPr>
        <w:tc>
          <w:tcPr>
            <w:tcW w:w="1275" w:type="dxa"/>
            <w:shd w:val="clear" w:color="auto" w:fill="auto"/>
            <w:noWrap/>
            <w:hideMark/>
          </w:tcPr>
          <w:p w:rsidR="00B313DB" w:rsidRPr="002057F7" w:rsidRDefault="00B313DB" w:rsidP="00EF51A5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13.2</w:t>
            </w:r>
          </w:p>
        </w:tc>
        <w:tc>
          <w:tcPr>
            <w:tcW w:w="7387" w:type="dxa"/>
            <w:shd w:val="clear" w:color="auto" w:fill="auto"/>
            <w:hideMark/>
          </w:tcPr>
          <w:p w:rsidR="00B313DB" w:rsidRPr="002057F7" w:rsidRDefault="00B313DB" w:rsidP="00286EDA">
            <w:pPr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 xml:space="preserve">Царство Растения. </w:t>
            </w:r>
            <w:r w:rsidRPr="002057F7">
              <w:rPr>
                <w:color w:val="000000"/>
                <w:sz w:val="22"/>
                <w:szCs w:val="22"/>
              </w:rPr>
              <w:br/>
              <w:t>Формирование системы научных знаний о живой природе, закономерностях ее развития, об исторически быстром сокращении биологического разнообразия в биосфере в результате деятельности человека для развития современных естественнонаучных представлений о картине мира</w:t>
            </w:r>
          </w:p>
        </w:tc>
        <w:tc>
          <w:tcPr>
            <w:tcW w:w="707" w:type="dxa"/>
            <w:shd w:val="clear" w:color="auto" w:fill="auto"/>
            <w:noWrap/>
            <w:hideMark/>
          </w:tcPr>
          <w:p w:rsidR="00B313DB" w:rsidRPr="002057F7" w:rsidRDefault="00B313DB" w:rsidP="00286EDA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41,68</w:t>
            </w:r>
          </w:p>
        </w:tc>
        <w:tc>
          <w:tcPr>
            <w:tcW w:w="711" w:type="dxa"/>
            <w:shd w:val="clear" w:color="auto" w:fill="auto"/>
            <w:noWrap/>
            <w:hideMark/>
          </w:tcPr>
          <w:p w:rsidR="00B313DB" w:rsidRPr="002057F7" w:rsidRDefault="00B313DB" w:rsidP="00286EDA">
            <w:pPr>
              <w:jc w:val="center"/>
              <w:rPr>
                <w:color w:val="000000"/>
                <w:sz w:val="22"/>
                <w:szCs w:val="22"/>
              </w:rPr>
            </w:pPr>
            <w:r w:rsidRPr="002057F7">
              <w:rPr>
                <w:color w:val="000000"/>
                <w:sz w:val="22"/>
                <w:szCs w:val="22"/>
              </w:rPr>
              <w:t>40,4</w:t>
            </w:r>
          </w:p>
        </w:tc>
      </w:tr>
    </w:tbl>
    <w:p w:rsidR="006A7046" w:rsidRPr="00115F60" w:rsidRDefault="006A7046" w:rsidP="002965D3">
      <w:pPr>
        <w:tabs>
          <w:tab w:val="left" w:pos="0"/>
          <w:tab w:val="left" w:pos="284"/>
        </w:tabs>
        <w:jc w:val="right"/>
        <w:rPr>
          <w:sz w:val="28"/>
        </w:rPr>
      </w:pPr>
    </w:p>
    <w:p w:rsidR="006A7046" w:rsidRDefault="007B3BF5" w:rsidP="006A7046">
      <w:pPr>
        <w:tabs>
          <w:tab w:val="left" w:pos="0"/>
          <w:tab w:val="left" w:pos="284"/>
        </w:tabs>
        <w:jc w:val="both"/>
        <w:rPr>
          <w:sz w:val="28"/>
          <w:szCs w:val="28"/>
        </w:rPr>
      </w:pPr>
      <w:r w:rsidRPr="00115F60">
        <w:rPr>
          <w:sz w:val="28"/>
          <w:szCs w:val="28"/>
        </w:rPr>
        <w:tab/>
      </w:r>
      <w:r w:rsidRPr="00115F60">
        <w:rPr>
          <w:sz w:val="28"/>
          <w:szCs w:val="28"/>
        </w:rPr>
        <w:tab/>
      </w:r>
      <w:r w:rsidR="006A7046" w:rsidRPr="00115F60">
        <w:rPr>
          <w:sz w:val="28"/>
          <w:szCs w:val="28"/>
        </w:rPr>
        <w:t>На диаграмме</w:t>
      </w:r>
      <w:r w:rsidRPr="00115F60">
        <w:rPr>
          <w:sz w:val="28"/>
          <w:szCs w:val="28"/>
        </w:rPr>
        <w:t xml:space="preserve"> 18</w:t>
      </w:r>
      <w:r w:rsidR="006A7046" w:rsidRPr="00115F60">
        <w:rPr>
          <w:sz w:val="28"/>
          <w:szCs w:val="28"/>
        </w:rPr>
        <w:t xml:space="preserve"> представлен уровень выполнения заданий проверочной работы учащимися 8 параллели в сравнении</w:t>
      </w:r>
      <w:r w:rsidR="006A7046">
        <w:rPr>
          <w:sz w:val="28"/>
          <w:szCs w:val="28"/>
        </w:rPr>
        <w:t xml:space="preserve"> со средними результатами по РФ.</w:t>
      </w:r>
    </w:p>
    <w:p w:rsidR="002965D3" w:rsidRPr="002965D3" w:rsidRDefault="002965D3" w:rsidP="002965D3">
      <w:pPr>
        <w:tabs>
          <w:tab w:val="left" w:pos="0"/>
          <w:tab w:val="left" w:pos="284"/>
        </w:tabs>
        <w:jc w:val="right"/>
        <w:rPr>
          <w:sz w:val="28"/>
        </w:rPr>
      </w:pPr>
      <w:r w:rsidRPr="002965D3">
        <w:rPr>
          <w:sz w:val="28"/>
        </w:rPr>
        <w:t>Диаграмма</w:t>
      </w:r>
      <w:r w:rsidR="00167F65">
        <w:rPr>
          <w:sz w:val="28"/>
        </w:rPr>
        <w:t xml:space="preserve"> 18</w:t>
      </w:r>
    </w:p>
    <w:p w:rsidR="002764ED" w:rsidRPr="006656C0" w:rsidRDefault="002764ED" w:rsidP="002965D3">
      <w:pPr>
        <w:tabs>
          <w:tab w:val="left" w:pos="0"/>
          <w:tab w:val="left" w:pos="284"/>
        </w:tabs>
        <w:jc w:val="right"/>
        <w:rPr>
          <w:sz w:val="8"/>
          <w:szCs w:val="28"/>
        </w:rPr>
      </w:pPr>
    </w:p>
    <w:p w:rsidR="002764ED" w:rsidRDefault="002764ED" w:rsidP="006656C0">
      <w:pPr>
        <w:tabs>
          <w:tab w:val="left" w:pos="284"/>
          <w:tab w:val="left" w:pos="993"/>
        </w:tabs>
        <w:ind w:firstLine="993"/>
        <w:jc w:val="both"/>
        <w:rPr>
          <w:sz w:val="28"/>
          <w:szCs w:val="28"/>
        </w:rPr>
      </w:pPr>
      <w:r w:rsidRPr="002764ED">
        <w:rPr>
          <w:noProof/>
          <w:bdr w:val="single" w:sz="4" w:space="0" w:color="auto"/>
        </w:rPr>
        <w:drawing>
          <wp:inline distT="0" distB="0" distL="0" distR="0">
            <wp:extent cx="5778230" cy="2169268"/>
            <wp:effectExtent l="0" t="0" r="0" b="0"/>
            <wp:docPr id="10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4"/>
              </a:graphicData>
            </a:graphic>
          </wp:inline>
        </w:drawing>
      </w:r>
    </w:p>
    <w:p w:rsidR="002764ED" w:rsidRPr="00BB5524" w:rsidRDefault="002764ED" w:rsidP="00C316C9">
      <w:pPr>
        <w:tabs>
          <w:tab w:val="left" w:pos="0"/>
          <w:tab w:val="left" w:pos="284"/>
        </w:tabs>
        <w:jc w:val="both"/>
        <w:rPr>
          <w:sz w:val="10"/>
          <w:szCs w:val="28"/>
        </w:rPr>
      </w:pPr>
    </w:p>
    <w:p w:rsidR="0081367D" w:rsidRDefault="0081367D" w:rsidP="0081367D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noProof/>
          <w:sz w:val="28"/>
          <w:szCs w:val="28"/>
        </w:rPr>
      </w:pPr>
      <w:r>
        <w:rPr>
          <w:rFonts w:ascii="TimesNewRoman,Italic" w:hAnsi="TimesNewRoman,Italic" w:cs="TimesNewRoman,Italic"/>
          <w:noProof/>
          <w:sz w:val="28"/>
          <w:szCs w:val="28"/>
        </w:rPr>
        <w:t>Из приведенного выше графика видно, что перечень трудных заданий для обучающихся 8-ой параллели в Нижегородской области практически абсолютно идентичен общероссийскому.</w:t>
      </w:r>
    </w:p>
    <w:p w:rsidR="002965D3" w:rsidRDefault="000E535D" w:rsidP="002965D3">
      <w:pPr>
        <w:tabs>
          <w:tab w:val="left" w:pos="0"/>
          <w:tab w:val="left" w:pos="284"/>
        </w:tabs>
        <w:jc w:val="center"/>
        <w:rPr>
          <w:b/>
          <w:sz w:val="28"/>
        </w:rPr>
      </w:pPr>
      <w:r w:rsidRPr="000E535D">
        <w:rPr>
          <w:b/>
          <w:sz w:val="28"/>
        </w:rPr>
        <w:t>9 класс</w:t>
      </w:r>
    </w:p>
    <w:p w:rsidR="002372CB" w:rsidRDefault="002965D3" w:rsidP="006656C0">
      <w:pPr>
        <w:tabs>
          <w:tab w:val="left" w:pos="0"/>
          <w:tab w:val="left" w:pos="284"/>
        </w:tabs>
        <w:jc w:val="right"/>
      </w:pPr>
      <w:r w:rsidRPr="002965D3">
        <w:rPr>
          <w:sz w:val="28"/>
        </w:rPr>
        <w:lastRenderedPageBreak/>
        <w:t>Диаграмма</w:t>
      </w:r>
      <w:r w:rsidR="00167F65">
        <w:rPr>
          <w:sz w:val="28"/>
        </w:rPr>
        <w:t xml:space="preserve"> 19</w:t>
      </w:r>
      <w:r w:rsidR="002372CB" w:rsidRPr="002372CB">
        <w:rPr>
          <w:noProof/>
        </w:rPr>
        <w:drawing>
          <wp:inline distT="0" distB="0" distL="0" distR="0">
            <wp:extent cx="5834258" cy="2217906"/>
            <wp:effectExtent l="19050" t="0" r="14092" b="0"/>
            <wp:docPr id="9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5"/>
              </a:graphicData>
            </a:graphic>
          </wp:inline>
        </w:drawing>
      </w:r>
    </w:p>
    <w:p w:rsidR="0081367D" w:rsidRDefault="002372CB" w:rsidP="0081367D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sz w:val="28"/>
          <w:szCs w:val="28"/>
        </w:rPr>
        <w:tab/>
      </w:r>
      <w:r w:rsidR="007B3BF5">
        <w:rPr>
          <w:sz w:val="28"/>
          <w:szCs w:val="28"/>
        </w:rPr>
        <w:tab/>
      </w:r>
      <w:r w:rsidR="0081367D">
        <w:rPr>
          <w:rFonts w:ascii="TimesNewRoman,Italic" w:hAnsi="TimesNewRoman,Italic" w:cs="TimesNewRoman,Italic"/>
          <w:iCs/>
          <w:sz w:val="28"/>
          <w:szCs w:val="28"/>
        </w:rPr>
        <w:t xml:space="preserve">В параллели 9-х классов средний </w:t>
      </w:r>
      <w:r w:rsidR="00C70B3D">
        <w:rPr>
          <w:rFonts w:ascii="TimesNewRoman,Italic" w:hAnsi="TimesNewRoman,Italic" w:cs="TimesNewRoman,Italic"/>
          <w:iCs/>
          <w:sz w:val="28"/>
          <w:szCs w:val="28"/>
        </w:rPr>
        <w:t>процент</w:t>
      </w:r>
      <w:r w:rsidR="0081367D">
        <w:rPr>
          <w:rFonts w:ascii="TimesNewRoman,Italic" w:hAnsi="TimesNewRoman,Italic" w:cs="TimesNewRoman,Italic"/>
          <w:iCs/>
          <w:sz w:val="28"/>
          <w:szCs w:val="28"/>
        </w:rPr>
        <w:t xml:space="preserve"> выполнения заданий несколько выше среднего результата в группе отметки "3", а именно:</w:t>
      </w:r>
    </w:p>
    <w:p w:rsidR="0081367D" w:rsidRPr="0081367D" w:rsidRDefault="0081367D" w:rsidP="007A5318">
      <w:pPr>
        <w:pStyle w:val="a9"/>
        <w:numPr>
          <w:ilvl w:val="0"/>
          <w:numId w:val="6"/>
        </w:numPr>
        <w:tabs>
          <w:tab w:val="left" w:pos="0"/>
          <w:tab w:val="left" w:pos="284"/>
        </w:tabs>
        <w:ind w:left="0" w:firstLine="284"/>
        <w:jc w:val="both"/>
      </w:pPr>
      <w:r w:rsidRPr="0081367D">
        <w:rPr>
          <w:rFonts w:ascii="TimesNewRoman,Italic" w:hAnsi="TimesNewRoman,Italic" w:cs="TimesNewRoman,Italic"/>
          <w:iCs/>
          <w:sz w:val="28"/>
          <w:szCs w:val="28"/>
        </w:rPr>
        <w:t xml:space="preserve">средний процент выполнения ВПР </w:t>
      </w:r>
      <w:r>
        <w:rPr>
          <w:rFonts w:ascii="TimesNewRoman,Italic" w:hAnsi="TimesNewRoman,Italic" w:cs="TimesNewRoman,Italic"/>
          <w:iCs/>
          <w:sz w:val="28"/>
          <w:szCs w:val="28"/>
        </w:rPr>
        <w:t xml:space="preserve"> в Нижегородской области только в малой части заданий совпадает с группой отметки "3"</w:t>
      </w:r>
      <w:r w:rsidR="00CA10F3">
        <w:rPr>
          <w:rFonts w:ascii="TimesNewRoman,Italic" w:hAnsi="TimesNewRoman,Italic" w:cs="TimesNewRoman,Italic"/>
          <w:iCs/>
          <w:sz w:val="28"/>
          <w:szCs w:val="28"/>
        </w:rPr>
        <w:t xml:space="preserve"> (</w:t>
      </w:r>
      <w:r w:rsidR="007A5318">
        <w:rPr>
          <w:rFonts w:ascii="TimesNewRoman,Italic" w:hAnsi="TimesNewRoman,Italic" w:cs="TimesNewRoman,Italic"/>
          <w:iCs/>
          <w:sz w:val="28"/>
          <w:szCs w:val="28"/>
        </w:rPr>
        <w:t>заданий</w:t>
      </w:r>
      <w:r w:rsidR="00CA10F3">
        <w:rPr>
          <w:rFonts w:ascii="TimesNewRoman,Italic" w:hAnsi="TimesNewRoman,Italic" w:cs="TimesNewRoman,Italic"/>
          <w:iCs/>
          <w:sz w:val="28"/>
          <w:szCs w:val="28"/>
        </w:rPr>
        <w:t xml:space="preserve"> 5.1; 6.1;7)</w:t>
      </w:r>
      <w:r w:rsidRPr="0081367D">
        <w:rPr>
          <w:rFonts w:ascii="TimesNewRoman,Italic" w:hAnsi="TimesNewRoman,Italic" w:cs="TimesNewRoman,Italic"/>
          <w:iCs/>
          <w:sz w:val="28"/>
          <w:szCs w:val="28"/>
        </w:rPr>
        <w:t xml:space="preserve">; </w:t>
      </w:r>
    </w:p>
    <w:p w:rsidR="000A05CA" w:rsidRPr="0081367D" w:rsidRDefault="0081367D" w:rsidP="0081367D">
      <w:pPr>
        <w:pStyle w:val="a9"/>
        <w:numPr>
          <w:ilvl w:val="0"/>
          <w:numId w:val="6"/>
        </w:numPr>
        <w:tabs>
          <w:tab w:val="left" w:pos="0"/>
          <w:tab w:val="left" w:pos="284"/>
        </w:tabs>
        <w:ind w:left="435" w:hanging="151"/>
        <w:jc w:val="both"/>
      </w:pPr>
      <w:r w:rsidRPr="0081367D">
        <w:rPr>
          <w:rFonts w:ascii="TimesNewRoman,Italic" w:hAnsi="TimesNewRoman,Italic" w:cs="TimesNewRoman,Italic"/>
          <w:iCs/>
          <w:sz w:val="28"/>
          <w:szCs w:val="28"/>
        </w:rPr>
        <w:t xml:space="preserve">вызывают затруднения одни и те же задания в группах разной </w:t>
      </w:r>
      <w:r w:rsidR="00115F60" w:rsidRPr="0081367D">
        <w:rPr>
          <w:rFonts w:ascii="TimesNewRoman,Italic" w:hAnsi="TimesNewRoman,Italic" w:cs="TimesNewRoman,Italic"/>
          <w:iCs/>
          <w:sz w:val="28"/>
          <w:szCs w:val="28"/>
        </w:rPr>
        <w:t>успеваемости,</w:t>
      </w:r>
      <w:r w:rsidR="00CA10F3">
        <w:rPr>
          <w:rFonts w:ascii="TimesNewRoman,Italic" w:hAnsi="TimesNewRoman,Italic" w:cs="TimesNewRoman,Italic"/>
          <w:iCs/>
          <w:sz w:val="28"/>
          <w:szCs w:val="28"/>
        </w:rPr>
        <w:t xml:space="preserve">  как в Нижегородской области, так и РФ в целом</w:t>
      </w:r>
    </w:p>
    <w:p w:rsidR="002764ED" w:rsidRPr="000859AF" w:rsidRDefault="002764ED" w:rsidP="002764ED">
      <w:pPr>
        <w:tabs>
          <w:tab w:val="left" w:pos="0"/>
          <w:tab w:val="left" w:pos="284"/>
        </w:tabs>
        <w:ind w:left="420"/>
        <w:jc w:val="right"/>
        <w:rPr>
          <w:rFonts w:ascii="TimesNewRoman,Italic" w:hAnsi="TimesNewRoman,Italic" w:cs="TimesNewRoman,Italic"/>
          <w:noProof/>
          <w:sz w:val="28"/>
          <w:szCs w:val="28"/>
        </w:rPr>
      </w:pPr>
      <w:r w:rsidRPr="000859AF">
        <w:rPr>
          <w:sz w:val="28"/>
          <w:szCs w:val="28"/>
        </w:rPr>
        <w:t>Таблица 1</w:t>
      </w:r>
      <w:r w:rsidR="00F97E26">
        <w:rPr>
          <w:sz w:val="28"/>
          <w:szCs w:val="28"/>
        </w:rPr>
        <w:t>5</w:t>
      </w:r>
      <w:r w:rsidRPr="000859AF">
        <w:rPr>
          <w:sz w:val="28"/>
          <w:szCs w:val="28"/>
        </w:rPr>
        <w:t xml:space="preserve"> </w:t>
      </w:r>
    </w:p>
    <w:p w:rsidR="002764ED" w:rsidRDefault="002764ED" w:rsidP="002764ED">
      <w:pPr>
        <w:ind w:left="420"/>
        <w:jc w:val="center"/>
        <w:rPr>
          <w:sz w:val="28"/>
          <w:szCs w:val="28"/>
        </w:rPr>
      </w:pPr>
      <w:r w:rsidRPr="000859AF">
        <w:rPr>
          <w:sz w:val="28"/>
          <w:szCs w:val="28"/>
        </w:rPr>
        <w:t xml:space="preserve">Задания, вызывающие затруднения во всех группах отметок </w:t>
      </w:r>
    </w:p>
    <w:p w:rsidR="002764ED" w:rsidRPr="000859AF" w:rsidRDefault="002764ED" w:rsidP="006A7046">
      <w:pPr>
        <w:ind w:left="420"/>
        <w:jc w:val="center"/>
        <w:rPr>
          <w:sz w:val="28"/>
          <w:szCs w:val="28"/>
        </w:rPr>
      </w:pPr>
      <w:r w:rsidRPr="000859AF">
        <w:rPr>
          <w:sz w:val="28"/>
          <w:szCs w:val="28"/>
        </w:rPr>
        <w:t xml:space="preserve">в параллели </w:t>
      </w:r>
      <w:r>
        <w:rPr>
          <w:sz w:val="28"/>
          <w:szCs w:val="28"/>
        </w:rPr>
        <w:t>9</w:t>
      </w:r>
      <w:r w:rsidRPr="000859AF">
        <w:rPr>
          <w:sz w:val="28"/>
          <w:szCs w:val="28"/>
        </w:rPr>
        <w:t>-х классов</w:t>
      </w:r>
    </w:p>
    <w:p w:rsidR="002764ED" w:rsidRPr="006656C0" w:rsidRDefault="002764ED" w:rsidP="006A7046">
      <w:pPr>
        <w:tabs>
          <w:tab w:val="left" w:pos="0"/>
          <w:tab w:val="left" w:pos="284"/>
        </w:tabs>
        <w:jc w:val="center"/>
        <w:rPr>
          <w:sz w:val="16"/>
          <w:szCs w:val="28"/>
        </w:rPr>
      </w:pPr>
    </w:p>
    <w:tbl>
      <w:tblPr>
        <w:tblW w:w="10080" w:type="dxa"/>
        <w:tblInd w:w="93" w:type="dxa"/>
        <w:tblLook w:val="04A0"/>
      </w:tblPr>
      <w:tblGrid>
        <w:gridCol w:w="947"/>
        <w:gridCol w:w="7432"/>
        <w:gridCol w:w="850"/>
        <w:gridCol w:w="851"/>
      </w:tblGrid>
      <w:tr w:rsidR="002764ED" w:rsidRPr="00A330F0" w:rsidTr="006A7046">
        <w:trPr>
          <w:trHeight w:val="60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64ED" w:rsidRPr="006A7046" w:rsidRDefault="002764ED" w:rsidP="006A7046">
            <w:pPr>
              <w:jc w:val="center"/>
              <w:rPr>
                <w:color w:val="000000"/>
                <w:sz w:val="22"/>
                <w:szCs w:val="22"/>
              </w:rPr>
            </w:pPr>
            <w:r w:rsidRPr="006A7046">
              <w:rPr>
                <w:color w:val="000000"/>
                <w:sz w:val="22"/>
                <w:szCs w:val="22"/>
              </w:rPr>
              <w:t>№ задания</w:t>
            </w:r>
          </w:p>
        </w:tc>
        <w:tc>
          <w:tcPr>
            <w:tcW w:w="7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4ED" w:rsidRPr="00CA10F3" w:rsidRDefault="002764ED" w:rsidP="006A7046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A10F3">
              <w:rPr>
                <w:b/>
                <w:bCs/>
                <w:color w:val="000000"/>
                <w:sz w:val="22"/>
                <w:szCs w:val="22"/>
              </w:rPr>
              <w:t>Блоки ПООП проверяемые требования (умения) в соответствии с ФГОС (9 класс)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4ED" w:rsidRPr="00CA10F3" w:rsidRDefault="002764ED" w:rsidP="006A704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A10F3">
              <w:rPr>
                <w:b/>
                <w:color w:val="000000"/>
                <w:sz w:val="22"/>
                <w:szCs w:val="22"/>
              </w:rPr>
              <w:t>НО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64ED" w:rsidRPr="00CA10F3" w:rsidRDefault="002764ED" w:rsidP="006A704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CA10F3">
              <w:rPr>
                <w:b/>
                <w:color w:val="000000"/>
                <w:sz w:val="22"/>
                <w:szCs w:val="22"/>
              </w:rPr>
              <w:t>РФ</w:t>
            </w:r>
          </w:p>
        </w:tc>
      </w:tr>
      <w:tr w:rsidR="002764ED" w:rsidRPr="00A330F0" w:rsidTr="00F602AC">
        <w:trPr>
          <w:trHeight w:val="105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4ED" w:rsidRPr="00A330F0" w:rsidRDefault="002764ED" w:rsidP="006A7046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5.2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4ED" w:rsidRPr="00A330F0" w:rsidRDefault="002764ED" w:rsidP="00F602AC">
            <w:pPr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Значение простейших и беспозвоночных животных в жизни человека</w:t>
            </w:r>
            <w:proofErr w:type="gramStart"/>
            <w:r w:rsidRPr="00A330F0">
              <w:rPr>
                <w:color w:val="000000"/>
                <w:sz w:val="22"/>
                <w:szCs w:val="22"/>
              </w:rPr>
              <w:br/>
              <w:t>Р</w:t>
            </w:r>
            <w:proofErr w:type="gramEnd"/>
            <w:r w:rsidRPr="00A330F0">
              <w:rPr>
                <w:color w:val="000000"/>
                <w:sz w:val="22"/>
                <w:szCs w:val="22"/>
              </w:rPr>
              <w:t>аскрывать роль биологии в практической деятельности людей, роль различных организмов в жизни человека; знать и аргументировать основные правила поведения в природе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4ED" w:rsidRPr="00A330F0" w:rsidRDefault="002764ED" w:rsidP="006A7046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34,02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4ED" w:rsidRPr="00A330F0" w:rsidRDefault="002764ED" w:rsidP="006A7046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37,76</w:t>
            </w:r>
          </w:p>
        </w:tc>
      </w:tr>
      <w:tr w:rsidR="002764ED" w:rsidRPr="00A330F0" w:rsidTr="006A7046">
        <w:trPr>
          <w:trHeight w:val="916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4ED" w:rsidRPr="00A330F0" w:rsidRDefault="002764ED" w:rsidP="006A7046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8.1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4ED" w:rsidRPr="00A330F0" w:rsidRDefault="002764ED" w:rsidP="00F602AC">
            <w:pPr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Простейшие и беспозвоночные. Хордовые животные</w:t>
            </w:r>
            <w:proofErr w:type="gramStart"/>
            <w:r w:rsidRPr="00A330F0">
              <w:rPr>
                <w:color w:val="000000"/>
                <w:sz w:val="22"/>
                <w:szCs w:val="22"/>
              </w:rPr>
              <w:t xml:space="preserve"> </w:t>
            </w:r>
            <w:r w:rsidRPr="00A330F0">
              <w:rPr>
                <w:color w:val="000000"/>
                <w:sz w:val="22"/>
                <w:szCs w:val="22"/>
              </w:rPr>
              <w:br/>
              <w:t>С</w:t>
            </w:r>
            <w:proofErr w:type="gramEnd"/>
            <w:r w:rsidRPr="00A330F0">
              <w:rPr>
                <w:color w:val="000000"/>
                <w:sz w:val="22"/>
                <w:szCs w:val="22"/>
              </w:rPr>
              <w:t>равнивать биологические объекты (растения, животные, бактерии, грибы), процессы жизнедеятельности; делать выводы и умозаключения на основе сравнения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4ED" w:rsidRPr="00A330F0" w:rsidRDefault="002764ED" w:rsidP="006A7046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44,85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4ED" w:rsidRPr="00A330F0" w:rsidRDefault="002764ED" w:rsidP="006A7046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44,99</w:t>
            </w:r>
          </w:p>
        </w:tc>
      </w:tr>
      <w:tr w:rsidR="002764ED" w:rsidRPr="00A330F0" w:rsidTr="006A7046">
        <w:trPr>
          <w:trHeight w:val="843"/>
        </w:trPr>
        <w:tc>
          <w:tcPr>
            <w:tcW w:w="5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4ED" w:rsidRPr="00A330F0" w:rsidRDefault="002764ED" w:rsidP="006A7046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1</w:t>
            </w:r>
            <w:r w:rsidR="00067749">
              <w:rPr>
                <w:color w:val="000000"/>
                <w:sz w:val="22"/>
                <w:szCs w:val="22"/>
              </w:rPr>
              <w:t>3.2</w:t>
            </w:r>
          </w:p>
        </w:tc>
        <w:tc>
          <w:tcPr>
            <w:tcW w:w="7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764ED" w:rsidRPr="00A330F0" w:rsidRDefault="002764ED" w:rsidP="00F602AC">
            <w:pPr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Простейшие и беспозвоночные. Хордовые животные</w:t>
            </w:r>
            <w:proofErr w:type="gramStart"/>
            <w:r w:rsidRPr="00A330F0">
              <w:rPr>
                <w:color w:val="000000"/>
                <w:sz w:val="22"/>
                <w:szCs w:val="22"/>
              </w:rPr>
              <w:t xml:space="preserve"> </w:t>
            </w:r>
            <w:r w:rsidRPr="00A330F0">
              <w:rPr>
                <w:color w:val="000000"/>
                <w:sz w:val="22"/>
                <w:szCs w:val="22"/>
              </w:rPr>
              <w:br/>
              <w:t>У</w:t>
            </w:r>
            <w:proofErr w:type="gramEnd"/>
            <w:r w:rsidRPr="00A330F0">
              <w:rPr>
                <w:color w:val="000000"/>
                <w:sz w:val="22"/>
                <w:szCs w:val="22"/>
              </w:rPr>
              <w:t>станавливать взаимосвязи между особенностями строения и функциями клеток и тканей, органов и систем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4ED" w:rsidRPr="00A330F0" w:rsidRDefault="002764ED" w:rsidP="006A7046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48,7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764ED" w:rsidRPr="00A330F0" w:rsidRDefault="002764ED" w:rsidP="006A7046">
            <w:pPr>
              <w:jc w:val="center"/>
              <w:rPr>
                <w:color w:val="000000"/>
                <w:sz w:val="22"/>
                <w:szCs w:val="22"/>
              </w:rPr>
            </w:pPr>
            <w:r w:rsidRPr="00A330F0">
              <w:rPr>
                <w:color w:val="000000"/>
                <w:sz w:val="22"/>
                <w:szCs w:val="22"/>
              </w:rPr>
              <w:t>50,52</w:t>
            </w:r>
          </w:p>
        </w:tc>
      </w:tr>
    </w:tbl>
    <w:p w:rsidR="002764ED" w:rsidRDefault="002764ED" w:rsidP="002764ED">
      <w:pPr>
        <w:tabs>
          <w:tab w:val="left" w:pos="0"/>
          <w:tab w:val="left" w:pos="284"/>
        </w:tabs>
        <w:jc w:val="both"/>
        <w:rPr>
          <w:sz w:val="28"/>
          <w:szCs w:val="28"/>
        </w:rPr>
      </w:pPr>
    </w:p>
    <w:p w:rsidR="00A7504A" w:rsidRDefault="007B3BF5" w:rsidP="00A7504A">
      <w:pPr>
        <w:tabs>
          <w:tab w:val="left" w:pos="0"/>
          <w:tab w:val="left" w:pos="284"/>
        </w:tabs>
        <w:jc w:val="both"/>
      </w:pPr>
      <w:r>
        <w:rPr>
          <w:sz w:val="28"/>
          <w:szCs w:val="28"/>
        </w:rPr>
        <w:tab/>
      </w:r>
      <w:r w:rsidRPr="00115F60">
        <w:rPr>
          <w:sz w:val="28"/>
          <w:szCs w:val="28"/>
        </w:rPr>
        <w:tab/>
      </w:r>
      <w:r w:rsidR="00A7504A" w:rsidRPr="00115F60">
        <w:rPr>
          <w:sz w:val="28"/>
          <w:szCs w:val="28"/>
        </w:rPr>
        <w:t xml:space="preserve">На диаграмме </w:t>
      </w:r>
      <w:r w:rsidRPr="00115F60">
        <w:rPr>
          <w:sz w:val="28"/>
          <w:szCs w:val="28"/>
        </w:rPr>
        <w:t xml:space="preserve">20 </w:t>
      </w:r>
      <w:r w:rsidR="00A7504A" w:rsidRPr="00115F60">
        <w:rPr>
          <w:sz w:val="28"/>
          <w:szCs w:val="28"/>
        </w:rPr>
        <w:t>представлен</w:t>
      </w:r>
      <w:r w:rsidR="00A7504A">
        <w:rPr>
          <w:sz w:val="28"/>
          <w:szCs w:val="28"/>
        </w:rPr>
        <w:t xml:space="preserve"> уровень выполнения заданий проверочной работы учащимися 9 параллели в сравнении со средними результатами по РФ.</w:t>
      </w:r>
    </w:p>
    <w:p w:rsidR="002764ED" w:rsidRDefault="002764ED" w:rsidP="002764ED">
      <w:pPr>
        <w:tabs>
          <w:tab w:val="left" w:pos="0"/>
          <w:tab w:val="left" w:pos="284"/>
        </w:tabs>
        <w:jc w:val="both"/>
        <w:rPr>
          <w:sz w:val="28"/>
          <w:szCs w:val="28"/>
        </w:rPr>
      </w:pPr>
    </w:p>
    <w:p w:rsidR="002965D3" w:rsidRPr="002965D3" w:rsidRDefault="002965D3" w:rsidP="002965D3">
      <w:pPr>
        <w:tabs>
          <w:tab w:val="left" w:pos="0"/>
          <w:tab w:val="left" w:pos="284"/>
        </w:tabs>
        <w:jc w:val="right"/>
        <w:rPr>
          <w:sz w:val="28"/>
        </w:rPr>
      </w:pPr>
      <w:r w:rsidRPr="002965D3">
        <w:rPr>
          <w:sz w:val="28"/>
        </w:rPr>
        <w:t>Диаграмма</w:t>
      </w:r>
      <w:r w:rsidR="0094569A">
        <w:rPr>
          <w:sz w:val="28"/>
        </w:rPr>
        <w:t xml:space="preserve"> 20 </w:t>
      </w:r>
    </w:p>
    <w:p w:rsidR="0081367D" w:rsidRDefault="0081367D" w:rsidP="002965D3">
      <w:pPr>
        <w:tabs>
          <w:tab w:val="left" w:pos="0"/>
          <w:tab w:val="left" w:pos="284"/>
        </w:tabs>
        <w:jc w:val="right"/>
      </w:pPr>
    </w:p>
    <w:p w:rsidR="0081367D" w:rsidRDefault="00740C5F" w:rsidP="0093738F">
      <w:pPr>
        <w:tabs>
          <w:tab w:val="left" w:pos="284"/>
          <w:tab w:val="left" w:pos="426"/>
        </w:tabs>
        <w:ind w:left="709" w:firstLine="426"/>
        <w:jc w:val="both"/>
      </w:pPr>
      <w:r w:rsidRPr="002764ED">
        <w:rPr>
          <w:noProof/>
          <w:bdr w:val="single" w:sz="4" w:space="0" w:color="auto"/>
        </w:rPr>
        <w:lastRenderedPageBreak/>
        <w:drawing>
          <wp:inline distT="0" distB="0" distL="0" distR="0">
            <wp:extent cx="5294216" cy="2594344"/>
            <wp:effectExtent l="19050" t="0" r="20734" b="0"/>
            <wp:docPr id="35" name="Диаграмма 3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6"/>
              </a:graphicData>
            </a:graphic>
          </wp:inline>
        </w:drawing>
      </w:r>
    </w:p>
    <w:p w:rsidR="000A05CA" w:rsidRDefault="000A05CA" w:rsidP="00C316C9">
      <w:pPr>
        <w:tabs>
          <w:tab w:val="left" w:pos="0"/>
          <w:tab w:val="left" w:pos="284"/>
        </w:tabs>
        <w:jc w:val="both"/>
      </w:pPr>
    </w:p>
    <w:p w:rsidR="0081367D" w:rsidRDefault="0081367D" w:rsidP="00C316C9">
      <w:pPr>
        <w:tabs>
          <w:tab w:val="left" w:pos="0"/>
          <w:tab w:val="left" w:pos="284"/>
        </w:tabs>
        <w:jc w:val="both"/>
      </w:pPr>
    </w:p>
    <w:p w:rsidR="0081367D" w:rsidRDefault="007B3BF5" w:rsidP="0081367D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noProof/>
          <w:sz w:val="28"/>
          <w:szCs w:val="28"/>
        </w:rPr>
      </w:pPr>
      <w:r>
        <w:rPr>
          <w:rFonts w:ascii="TimesNewRoman,Italic" w:hAnsi="TimesNewRoman,Italic" w:cs="TimesNewRoman,Italic"/>
          <w:noProof/>
          <w:sz w:val="28"/>
          <w:szCs w:val="28"/>
        </w:rPr>
        <w:tab/>
      </w:r>
      <w:r>
        <w:rPr>
          <w:rFonts w:ascii="TimesNewRoman,Italic" w:hAnsi="TimesNewRoman,Italic" w:cs="TimesNewRoman,Italic"/>
          <w:noProof/>
          <w:sz w:val="28"/>
          <w:szCs w:val="28"/>
        </w:rPr>
        <w:tab/>
      </w:r>
      <w:r w:rsidR="0081367D">
        <w:rPr>
          <w:rFonts w:ascii="TimesNewRoman,Italic" w:hAnsi="TimesNewRoman,Italic" w:cs="TimesNewRoman,Italic"/>
          <w:noProof/>
          <w:sz w:val="28"/>
          <w:szCs w:val="28"/>
        </w:rPr>
        <w:t>Из приведенного выше графика видно, что перечень трудных заданий  для обучающихся 9-ой параллели в Нижегородской области практически абсолютно идентичен общероссийскому.</w:t>
      </w:r>
    </w:p>
    <w:p w:rsidR="0081367D" w:rsidRPr="000E535D" w:rsidRDefault="000E535D" w:rsidP="000E535D">
      <w:pPr>
        <w:tabs>
          <w:tab w:val="left" w:pos="0"/>
          <w:tab w:val="left" w:pos="284"/>
        </w:tabs>
        <w:jc w:val="center"/>
        <w:rPr>
          <w:b/>
          <w:sz w:val="28"/>
        </w:rPr>
      </w:pPr>
      <w:r w:rsidRPr="000E535D">
        <w:rPr>
          <w:b/>
          <w:sz w:val="28"/>
        </w:rPr>
        <w:t>11 класс</w:t>
      </w:r>
    </w:p>
    <w:p w:rsidR="00C67F4C" w:rsidRDefault="002965D3" w:rsidP="002965D3">
      <w:pPr>
        <w:tabs>
          <w:tab w:val="left" w:pos="0"/>
          <w:tab w:val="left" w:pos="284"/>
        </w:tabs>
        <w:jc w:val="right"/>
        <w:rPr>
          <w:sz w:val="28"/>
        </w:rPr>
      </w:pPr>
      <w:r w:rsidRPr="002965D3">
        <w:rPr>
          <w:sz w:val="28"/>
        </w:rPr>
        <w:t>Диаграмма</w:t>
      </w:r>
      <w:r w:rsidR="0094569A">
        <w:rPr>
          <w:sz w:val="28"/>
        </w:rPr>
        <w:t xml:space="preserve"> 21</w:t>
      </w:r>
    </w:p>
    <w:p w:rsidR="007B3BF5" w:rsidRPr="002965D3" w:rsidRDefault="007B3BF5" w:rsidP="002965D3">
      <w:pPr>
        <w:tabs>
          <w:tab w:val="left" w:pos="0"/>
          <w:tab w:val="left" w:pos="284"/>
        </w:tabs>
        <w:jc w:val="right"/>
        <w:rPr>
          <w:sz w:val="28"/>
        </w:rPr>
      </w:pPr>
    </w:p>
    <w:p w:rsidR="00C67F4C" w:rsidRDefault="00C67F4C" w:rsidP="00C316C9">
      <w:pPr>
        <w:tabs>
          <w:tab w:val="left" w:pos="0"/>
          <w:tab w:val="left" w:pos="284"/>
        </w:tabs>
        <w:jc w:val="both"/>
      </w:pPr>
      <w:r w:rsidRPr="00C67F4C">
        <w:rPr>
          <w:noProof/>
        </w:rPr>
        <w:drawing>
          <wp:inline distT="0" distB="0" distL="0" distR="0">
            <wp:extent cx="6101553" cy="2918298"/>
            <wp:effectExtent l="19050" t="0" r="13497" b="0"/>
            <wp:docPr id="39" name="Диаграмма 3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7"/>
              </a:graphicData>
            </a:graphic>
          </wp:inline>
        </w:drawing>
      </w:r>
    </w:p>
    <w:p w:rsidR="00C67F4C" w:rsidRDefault="00C67F4C" w:rsidP="00C316C9">
      <w:pPr>
        <w:tabs>
          <w:tab w:val="left" w:pos="0"/>
          <w:tab w:val="left" w:pos="284"/>
        </w:tabs>
        <w:jc w:val="both"/>
      </w:pPr>
    </w:p>
    <w:p w:rsidR="002965D3" w:rsidRPr="00D70C23" w:rsidRDefault="00A7504A" w:rsidP="00C316C9">
      <w:pPr>
        <w:tabs>
          <w:tab w:val="left" w:pos="0"/>
          <w:tab w:val="left" w:pos="284"/>
        </w:tabs>
        <w:jc w:val="both"/>
        <w:rPr>
          <w:sz w:val="28"/>
        </w:rPr>
      </w:pPr>
      <w:r w:rsidRPr="00D70C23">
        <w:rPr>
          <w:sz w:val="28"/>
        </w:rPr>
        <w:t xml:space="preserve">Средний </w:t>
      </w:r>
      <w:r w:rsidR="00892F96">
        <w:rPr>
          <w:sz w:val="28"/>
        </w:rPr>
        <w:t>процент</w:t>
      </w:r>
      <w:r w:rsidRPr="00D70C23">
        <w:rPr>
          <w:sz w:val="28"/>
        </w:rPr>
        <w:t xml:space="preserve"> выполнения заданий участниками ВПР в Нижегородской области </w:t>
      </w:r>
      <w:proofErr w:type="gramStart"/>
      <w:r w:rsidRPr="00D70C23">
        <w:rPr>
          <w:sz w:val="28"/>
        </w:rPr>
        <w:t>скорее ближе к группе отметки "4" в отличие от предыдущих параллелей</w:t>
      </w:r>
      <w:proofErr w:type="gramEnd"/>
      <w:r w:rsidRPr="00D70C23">
        <w:rPr>
          <w:sz w:val="28"/>
        </w:rPr>
        <w:t>.</w:t>
      </w:r>
    </w:p>
    <w:p w:rsidR="007B3BF5" w:rsidRDefault="007B3BF5" w:rsidP="002965D3">
      <w:pPr>
        <w:tabs>
          <w:tab w:val="left" w:pos="0"/>
          <w:tab w:val="left" w:pos="284"/>
        </w:tabs>
        <w:ind w:left="420"/>
        <w:jc w:val="right"/>
        <w:rPr>
          <w:sz w:val="28"/>
          <w:szCs w:val="28"/>
        </w:rPr>
      </w:pPr>
    </w:p>
    <w:p w:rsidR="002965D3" w:rsidRPr="000859AF" w:rsidRDefault="002965D3" w:rsidP="002965D3">
      <w:pPr>
        <w:tabs>
          <w:tab w:val="left" w:pos="0"/>
          <w:tab w:val="left" w:pos="284"/>
        </w:tabs>
        <w:ind w:left="420"/>
        <w:jc w:val="right"/>
        <w:rPr>
          <w:rFonts w:ascii="TimesNewRoman,Italic" w:hAnsi="TimesNewRoman,Italic" w:cs="TimesNewRoman,Italic"/>
          <w:noProof/>
          <w:sz w:val="28"/>
          <w:szCs w:val="28"/>
        </w:rPr>
      </w:pPr>
      <w:r w:rsidRPr="000859AF">
        <w:rPr>
          <w:sz w:val="28"/>
          <w:szCs w:val="28"/>
        </w:rPr>
        <w:t xml:space="preserve">Таблица </w:t>
      </w:r>
      <w:r w:rsidR="00F97E26">
        <w:rPr>
          <w:sz w:val="28"/>
          <w:szCs w:val="28"/>
        </w:rPr>
        <w:t>16</w:t>
      </w:r>
      <w:r w:rsidRPr="000859AF">
        <w:rPr>
          <w:sz w:val="28"/>
          <w:szCs w:val="28"/>
        </w:rPr>
        <w:t xml:space="preserve"> </w:t>
      </w:r>
    </w:p>
    <w:p w:rsidR="002965D3" w:rsidRDefault="002965D3" w:rsidP="002965D3">
      <w:pPr>
        <w:ind w:left="420"/>
        <w:jc w:val="center"/>
        <w:rPr>
          <w:sz w:val="28"/>
          <w:szCs w:val="28"/>
        </w:rPr>
      </w:pPr>
      <w:r w:rsidRPr="000859AF">
        <w:rPr>
          <w:sz w:val="28"/>
          <w:szCs w:val="28"/>
        </w:rPr>
        <w:t xml:space="preserve">Задания, вызывающие затруднения во всех группах отметок </w:t>
      </w:r>
    </w:p>
    <w:p w:rsidR="002965D3" w:rsidRPr="000859AF" w:rsidRDefault="002965D3" w:rsidP="002965D3">
      <w:pPr>
        <w:ind w:left="420"/>
        <w:jc w:val="center"/>
        <w:rPr>
          <w:sz w:val="28"/>
          <w:szCs w:val="28"/>
        </w:rPr>
      </w:pPr>
      <w:r w:rsidRPr="000859AF">
        <w:rPr>
          <w:sz w:val="28"/>
          <w:szCs w:val="28"/>
        </w:rPr>
        <w:t xml:space="preserve">в параллели </w:t>
      </w:r>
      <w:r>
        <w:rPr>
          <w:sz w:val="28"/>
          <w:szCs w:val="28"/>
        </w:rPr>
        <w:t>11</w:t>
      </w:r>
      <w:r w:rsidRPr="000859AF">
        <w:rPr>
          <w:sz w:val="28"/>
          <w:szCs w:val="28"/>
        </w:rPr>
        <w:t>-х классов</w:t>
      </w:r>
    </w:p>
    <w:p w:rsidR="002965D3" w:rsidRDefault="002965D3" w:rsidP="002965D3">
      <w:pPr>
        <w:tabs>
          <w:tab w:val="left" w:pos="0"/>
          <w:tab w:val="left" w:pos="284"/>
        </w:tabs>
        <w:jc w:val="both"/>
        <w:rPr>
          <w:sz w:val="28"/>
          <w:szCs w:val="28"/>
        </w:rPr>
      </w:pPr>
    </w:p>
    <w:tbl>
      <w:tblPr>
        <w:tblW w:w="10221" w:type="dxa"/>
        <w:tblInd w:w="93" w:type="dxa"/>
        <w:tblLook w:val="04A0"/>
      </w:tblPr>
      <w:tblGrid>
        <w:gridCol w:w="881"/>
        <w:gridCol w:w="7776"/>
        <w:gridCol w:w="853"/>
        <w:gridCol w:w="711"/>
      </w:tblGrid>
      <w:tr w:rsidR="002965D3" w:rsidRPr="00B74BEE" w:rsidTr="00F0728A">
        <w:trPr>
          <w:trHeight w:val="744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0728A" w:rsidRDefault="002965D3" w:rsidP="00F0728A">
            <w:pPr>
              <w:jc w:val="center"/>
              <w:rPr>
                <w:color w:val="000000"/>
              </w:rPr>
            </w:pPr>
            <w:r w:rsidRPr="00F0728A">
              <w:rPr>
                <w:color w:val="000000"/>
              </w:rPr>
              <w:t>№</w:t>
            </w:r>
          </w:p>
          <w:p w:rsidR="002965D3" w:rsidRPr="00F0728A" w:rsidRDefault="002965D3" w:rsidP="00F0728A">
            <w:pPr>
              <w:jc w:val="center"/>
              <w:rPr>
                <w:color w:val="000000"/>
              </w:rPr>
            </w:pPr>
            <w:r w:rsidRPr="00F0728A">
              <w:rPr>
                <w:color w:val="000000"/>
              </w:rPr>
              <w:t>задания</w:t>
            </w:r>
          </w:p>
        </w:tc>
        <w:tc>
          <w:tcPr>
            <w:tcW w:w="7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D3" w:rsidRPr="00067749" w:rsidRDefault="002965D3" w:rsidP="00E33BF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067749">
              <w:rPr>
                <w:b/>
                <w:bCs/>
                <w:color w:val="000000"/>
                <w:sz w:val="22"/>
                <w:szCs w:val="22"/>
              </w:rPr>
              <w:t>Блоки ПООП проверяемые требования (умения) в соответствии с ФГОС (11 класс)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D3" w:rsidRPr="00067749" w:rsidRDefault="002965D3" w:rsidP="0041695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67749">
              <w:rPr>
                <w:b/>
                <w:color w:val="000000"/>
                <w:sz w:val="22"/>
                <w:szCs w:val="22"/>
              </w:rPr>
              <w:t>НО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65D3" w:rsidRPr="00067749" w:rsidRDefault="002965D3" w:rsidP="00416956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067749">
              <w:rPr>
                <w:b/>
                <w:color w:val="000000"/>
                <w:sz w:val="22"/>
                <w:szCs w:val="22"/>
              </w:rPr>
              <w:t>РФ</w:t>
            </w:r>
          </w:p>
        </w:tc>
      </w:tr>
      <w:tr w:rsidR="002965D3" w:rsidRPr="00B74BEE" w:rsidTr="00F0728A">
        <w:trPr>
          <w:trHeight w:val="82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5D3" w:rsidRPr="00B74BEE" w:rsidRDefault="002965D3" w:rsidP="00F0728A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1.2</w:t>
            </w:r>
          </w:p>
        </w:tc>
        <w:tc>
          <w:tcPr>
            <w:tcW w:w="7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5D3" w:rsidRPr="00B74BEE" w:rsidRDefault="002965D3" w:rsidP="00416956">
            <w:pPr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 xml:space="preserve"> Уметь выявлять приспособления организмов к среде обитания, источники мутагенов в окружающей среде (косвенно), антропогенные изменения в экосистемах своей местности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5D3" w:rsidRPr="00B74BEE" w:rsidRDefault="002965D3" w:rsidP="00416956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49,38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5D3" w:rsidRPr="00B74BEE" w:rsidRDefault="002965D3" w:rsidP="00416956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53,52</w:t>
            </w:r>
          </w:p>
        </w:tc>
      </w:tr>
      <w:tr w:rsidR="002965D3" w:rsidRPr="00B74BEE" w:rsidTr="00F0728A">
        <w:trPr>
          <w:trHeight w:val="712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5D3" w:rsidRPr="00B74BEE" w:rsidRDefault="002965D3" w:rsidP="00F0728A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lastRenderedPageBreak/>
              <w:t>2.3</w:t>
            </w:r>
          </w:p>
        </w:tc>
        <w:tc>
          <w:tcPr>
            <w:tcW w:w="7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65D3" w:rsidRPr="00B74BEE" w:rsidRDefault="002965D3" w:rsidP="00416956">
            <w:pPr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 xml:space="preserve"> 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5D3" w:rsidRPr="00B74BEE" w:rsidRDefault="002965D3" w:rsidP="00416956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42,13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65D3" w:rsidRPr="00B74BEE" w:rsidRDefault="002965D3" w:rsidP="00416956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44,87</w:t>
            </w:r>
          </w:p>
        </w:tc>
      </w:tr>
      <w:tr w:rsidR="00853DDE" w:rsidRPr="00B74BEE" w:rsidTr="00F0728A">
        <w:trPr>
          <w:trHeight w:val="690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DDE" w:rsidRPr="00B74BEE" w:rsidRDefault="00853DDE" w:rsidP="00F0728A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5.</w:t>
            </w:r>
          </w:p>
        </w:tc>
        <w:tc>
          <w:tcPr>
            <w:tcW w:w="7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DDE" w:rsidRPr="00B74BEE" w:rsidRDefault="00853DDE" w:rsidP="00286EDA">
            <w:pPr>
              <w:rPr>
                <w:color w:val="000000"/>
                <w:sz w:val="22"/>
                <w:szCs w:val="22"/>
              </w:rPr>
            </w:pPr>
            <w:proofErr w:type="gramStart"/>
            <w:r w:rsidRPr="00B74BEE">
              <w:rPr>
                <w:color w:val="000000"/>
                <w:sz w:val="22"/>
                <w:szCs w:val="22"/>
              </w:rPr>
              <w:t>Уметь объяснять: роль биологии в формировании научного мировоззрения; вклад биологических теорий в формирование современной естественнонаучной картины мира; единство живой и неживой природы, родство живых организмов; отрицательное влияние алкоголя, никотина, наркотических веществ на развитие зародыша человека; влияние мутагенов на организм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организмов.</w:t>
            </w:r>
            <w:proofErr w:type="gram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DDE" w:rsidRPr="00B74BEE" w:rsidRDefault="00853DDE" w:rsidP="00286EDA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53,35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DDE" w:rsidRPr="00B74BEE" w:rsidRDefault="00853DDE" w:rsidP="00286EDA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52,83</w:t>
            </w:r>
          </w:p>
        </w:tc>
      </w:tr>
      <w:tr w:rsidR="00853DDE" w:rsidRPr="00B74BEE" w:rsidTr="00F0728A">
        <w:trPr>
          <w:trHeight w:val="145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DDE" w:rsidRPr="00B74BEE" w:rsidRDefault="00853DDE" w:rsidP="00F0728A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Pr="00B74BEE">
              <w:rPr>
                <w:color w:val="000000"/>
                <w:sz w:val="22"/>
                <w:szCs w:val="22"/>
              </w:rPr>
              <w:t>.2</w:t>
            </w:r>
          </w:p>
        </w:tc>
        <w:tc>
          <w:tcPr>
            <w:tcW w:w="7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DDE" w:rsidRPr="00B74BEE" w:rsidRDefault="00853DDE" w:rsidP="00416956">
            <w:pPr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Использовать приобретенные знания и умения в практической деятельности и повседневной жизни для соблюдения мер профилактики отравлений, вирусных и других заболеваний, стрессов, вредных привычек (курение, алкоголизм, наркомания), а также правил поведения в природной среде; для оказания первой помощи при простудных и других заболеваниях, отравлении пищевыми продуктами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DDE" w:rsidRPr="00B74BEE" w:rsidRDefault="00853DDE" w:rsidP="00416956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64,02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DDE" w:rsidRPr="00B74BEE" w:rsidRDefault="00853DDE" w:rsidP="00416956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71,07</w:t>
            </w:r>
          </w:p>
        </w:tc>
      </w:tr>
      <w:tr w:rsidR="00853DDE" w:rsidRPr="00B74BEE" w:rsidTr="00F0728A">
        <w:trPr>
          <w:trHeight w:val="839"/>
        </w:trPr>
        <w:tc>
          <w:tcPr>
            <w:tcW w:w="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DDE" w:rsidRPr="00B74BEE" w:rsidRDefault="00853DDE" w:rsidP="00F0728A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13.</w:t>
            </w:r>
          </w:p>
        </w:tc>
        <w:tc>
          <w:tcPr>
            <w:tcW w:w="7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53DDE" w:rsidRPr="00B74BEE" w:rsidRDefault="00853DDE" w:rsidP="00286EDA">
            <w:pPr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Знать и понимать основные положения биологических теорий (клеточная, эволюционная теория Ч. Дарвина); учение В.И. Вернадского о биосфере; сущность законов Г. Менделя, закономерностей изменчивости.</w:t>
            </w:r>
            <w:r w:rsidRPr="00B74BEE">
              <w:rPr>
                <w:color w:val="000000"/>
                <w:sz w:val="22"/>
                <w:szCs w:val="22"/>
              </w:rPr>
              <w:br/>
              <w:t>Уметь решать элементарные биологические задачи, составлять элементарные схемы скрещивания и схемы переноса веществ и энергии в экосистемах (цепи питания)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DDE" w:rsidRPr="00B74BEE" w:rsidRDefault="00853DDE" w:rsidP="00286EDA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21,86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53DDE" w:rsidRPr="00B74BEE" w:rsidRDefault="00853DDE" w:rsidP="00286EDA">
            <w:pPr>
              <w:jc w:val="center"/>
              <w:rPr>
                <w:color w:val="000000"/>
                <w:sz w:val="22"/>
                <w:szCs w:val="22"/>
              </w:rPr>
            </w:pPr>
            <w:r w:rsidRPr="00B74BEE">
              <w:rPr>
                <w:color w:val="000000"/>
                <w:sz w:val="22"/>
                <w:szCs w:val="22"/>
              </w:rPr>
              <w:t>25,21</w:t>
            </w:r>
          </w:p>
        </w:tc>
      </w:tr>
    </w:tbl>
    <w:p w:rsidR="002965D3" w:rsidRDefault="002965D3" w:rsidP="00C316C9">
      <w:pPr>
        <w:tabs>
          <w:tab w:val="left" w:pos="0"/>
          <w:tab w:val="left" w:pos="284"/>
        </w:tabs>
        <w:jc w:val="both"/>
      </w:pPr>
    </w:p>
    <w:p w:rsidR="002965D3" w:rsidRDefault="002965D3" w:rsidP="00C316C9">
      <w:pPr>
        <w:tabs>
          <w:tab w:val="left" w:pos="0"/>
          <w:tab w:val="left" w:pos="284"/>
        </w:tabs>
        <w:jc w:val="both"/>
      </w:pPr>
    </w:p>
    <w:p w:rsidR="002965D3" w:rsidRPr="00A7504A" w:rsidRDefault="00A7504A" w:rsidP="00A7504A">
      <w:pPr>
        <w:tabs>
          <w:tab w:val="left" w:pos="0"/>
          <w:tab w:val="left" w:pos="284"/>
        </w:tabs>
        <w:jc w:val="right"/>
        <w:rPr>
          <w:sz w:val="28"/>
        </w:rPr>
      </w:pPr>
      <w:r w:rsidRPr="00A7504A">
        <w:rPr>
          <w:sz w:val="28"/>
        </w:rPr>
        <w:t>Диаграмма</w:t>
      </w:r>
      <w:r w:rsidR="00077E9B">
        <w:rPr>
          <w:sz w:val="28"/>
        </w:rPr>
        <w:t xml:space="preserve"> 22</w:t>
      </w:r>
      <w:r w:rsidRPr="00A7504A">
        <w:rPr>
          <w:sz w:val="28"/>
        </w:rPr>
        <w:t xml:space="preserve"> </w:t>
      </w:r>
    </w:p>
    <w:p w:rsidR="002965D3" w:rsidRDefault="002965D3" w:rsidP="00C316C9">
      <w:pPr>
        <w:tabs>
          <w:tab w:val="left" w:pos="0"/>
          <w:tab w:val="left" w:pos="284"/>
        </w:tabs>
        <w:jc w:val="both"/>
      </w:pPr>
    </w:p>
    <w:p w:rsidR="002965D3" w:rsidRDefault="002965D3" w:rsidP="00F0728A">
      <w:pPr>
        <w:tabs>
          <w:tab w:val="left" w:pos="284"/>
        </w:tabs>
        <w:ind w:firstLine="567"/>
        <w:jc w:val="both"/>
      </w:pPr>
      <w:r w:rsidRPr="00C67F4C">
        <w:rPr>
          <w:noProof/>
        </w:rPr>
        <w:drawing>
          <wp:inline distT="0" distB="0" distL="0" distR="0">
            <wp:extent cx="5896002" cy="2626468"/>
            <wp:effectExtent l="19050" t="0" r="28548" b="2432"/>
            <wp:docPr id="11" name="Диаграмма 3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2965D3" w:rsidRDefault="002965D3" w:rsidP="00C316C9">
      <w:pPr>
        <w:tabs>
          <w:tab w:val="left" w:pos="0"/>
          <w:tab w:val="left" w:pos="284"/>
        </w:tabs>
        <w:jc w:val="both"/>
      </w:pPr>
    </w:p>
    <w:p w:rsidR="00FB3721" w:rsidRDefault="00FB3721" w:rsidP="00C316C9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noProof/>
          <w:sz w:val="28"/>
          <w:szCs w:val="28"/>
        </w:rPr>
      </w:pPr>
      <w:r w:rsidRPr="005E3421">
        <w:rPr>
          <w:rFonts w:ascii="TimesNewRoman,Italic" w:hAnsi="TimesNewRoman,Italic" w:cs="TimesNewRoman,Italic"/>
          <w:noProof/>
          <w:sz w:val="28"/>
          <w:szCs w:val="28"/>
        </w:rPr>
        <w:tab/>
      </w:r>
      <w:r w:rsidRPr="005E3421">
        <w:rPr>
          <w:rFonts w:ascii="TimesNewRoman,Italic" w:hAnsi="TimesNewRoman,Italic" w:cs="TimesNewRoman,Italic"/>
          <w:noProof/>
          <w:sz w:val="28"/>
          <w:szCs w:val="28"/>
        </w:rPr>
        <w:tab/>
        <w:t xml:space="preserve">Из </w:t>
      </w:r>
      <w:r w:rsidR="007B3BF5" w:rsidRPr="005E3421">
        <w:rPr>
          <w:rFonts w:ascii="TimesNewRoman,Italic" w:hAnsi="TimesNewRoman,Italic" w:cs="TimesNewRoman,Italic"/>
          <w:noProof/>
          <w:sz w:val="28"/>
          <w:szCs w:val="28"/>
        </w:rPr>
        <w:t>диаграммы 22</w:t>
      </w:r>
      <w:r w:rsidRPr="005E3421">
        <w:rPr>
          <w:rFonts w:ascii="TimesNewRoman,Italic" w:hAnsi="TimesNewRoman,Italic" w:cs="TimesNewRoman,Italic"/>
          <w:noProof/>
          <w:sz w:val="28"/>
          <w:szCs w:val="28"/>
        </w:rPr>
        <w:t xml:space="preserve"> видно, что перечень тр</w:t>
      </w:r>
      <w:r w:rsidR="000E535D" w:rsidRPr="005E3421">
        <w:rPr>
          <w:rFonts w:ascii="TimesNewRoman,Italic" w:hAnsi="TimesNewRoman,Italic" w:cs="TimesNewRoman,Italic"/>
          <w:noProof/>
          <w:sz w:val="28"/>
          <w:szCs w:val="28"/>
        </w:rPr>
        <w:t xml:space="preserve">удных заданий для обучающихся </w:t>
      </w:r>
      <w:r w:rsidRPr="005E3421">
        <w:rPr>
          <w:rFonts w:ascii="TimesNewRoman,Italic" w:hAnsi="TimesNewRoman,Italic" w:cs="TimesNewRoman,Italic"/>
          <w:noProof/>
          <w:sz w:val="28"/>
          <w:szCs w:val="28"/>
        </w:rPr>
        <w:t>11-</w:t>
      </w:r>
      <w:r>
        <w:rPr>
          <w:rFonts w:ascii="TimesNewRoman,Italic" w:hAnsi="TimesNewRoman,Italic" w:cs="TimesNewRoman,Italic"/>
          <w:noProof/>
          <w:sz w:val="28"/>
          <w:szCs w:val="28"/>
        </w:rPr>
        <w:t>ой параллели в Нижегородской области практически абсолютно идентичен общероссийскому</w:t>
      </w:r>
      <w:r w:rsidR="00510862">
        <w:rPr>
          <w:rFonts w:ascii="TimesNewRoman,Italic" w:hAnsi="TimesNewRoman,Italic" w:cs="TimesNewRoman,Italic"/>
          <w:noProof/>
          <w:sz w:val="28"/>
          <w:szCs w:val="28"/>
        </w:rPr>
        <w:t>.</w:t>
      </w:r>
    </w:p>
    <w:p w:rsidR="00510862" w:rsidRDefault="00510862" w:rsidP="00C316C9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noProof/>
          <w:sz w:val="28"/>
          <w:szCs w:val="28"/>
        </w:rPr>
      </w:pPr>
    </w:p>
    <w:p w:rsidR="007A5318" w:rsidRDefault="007A5318" w:rsidP="007A5318">
      <w:pPr>
        <w:tabs>
          <w:tab w:val="left" w:pos="0"/>
          <w:tab w:val="left" w:pos="284"/>
        </w:tabs>
        <w:ind w:left="75"/>
        <w:jc w:val="both"/>
        <w:rPr>
          <w:rFonts w:ascii="TimesNewRoman,Italic" w:hAnsi="TimesNewRoman,Italic" w:cs="TimesNewRoman,Italic"/>
          <w:iCs/>
          <w:sz w:val="28"/>
          <w:szCs w:val="28"/>
        </w:rPr>
      </w:pPr>
      <w:r>
        <w:rPr>
          <w:rFonts w:ascii="TimesNewRoman,Italic" w:hAnsi="TimesNewRoman,Italic" w:cs="TimesNewRoman,Italic"/>
          <w:iCs/>
          <w:sz w:val="28"/>
          <w:szCs w:val="28"/>
        </w:rPr>
        <w:tab/>
      </w:r>
      <w:r>
        <w:rPr>
          <w:rFonts w:ascii="TimesNewRoman,Italic" w:hAnsi="TimesNewRoman,Italic" w:cs="TimesNewRoman,Italic"/>
          <w:iCs/>
          <w:sz w:val="28"/>
          <w:szCs w:val="28"/>
        </w:rPr>
        <w:tab/>
      </w:r>
      <w:r w:rsidRPr="000C19AC">
        <w:rPr>
          <w:rFonts w:ascii="TimesNewRoman,Italic" w:hAnsi="TimesNewRoman,Italic" w:cs="TimesNewRoman,Italic"/>
          <w:iCs/>
          <w:sz w:val="28"/>
          <w:szCs w:val="28"/>
        </w:rPr>
        <w:t xml:space="preserve">На основании приведенных выше результатов обработки можно сделать следующие </w:t>
      </w:r>
      <w:r w:rsidRPr="003F1457">
        <w:rPr>
          <w:rFonts w:ascii="TimesNewRoman,Italic" w:hAnsi="TimesNewRoman,Italic" w:cs="TimesNewRoman,Italic"/>
          <w:b/>
          <w:iCs/>
          <w:sz w:val="28"/>
          <w:szCs w:val="28"/>
        </w:rPr>
        <w:t>выводы:</w:t>
      </w:r>
      <w:r w:rsidRPr="000C19AC">
        <w:rPr>
          <w:rFonts w:ascii="TimesNewRoman,Italic" w:hAnsi="TimesNewRoman,Italic" w:cs="TimesNewRoman,Italic"/>
          <w:iCs/>
          <w:sz w:val="28"/>
          <w:szCs w:val="28"/>
        </w:rPr>
        <w:t xml:space="preserve"> </w:t>
      </w:r>
    </w:p>
    <w:p w:rsidR="00510862" w:rsidRDefault="00510862" w:rsidP="00C316C9">
      <w:p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noProof/>
          <w:sz w:val="28"/>
          <w:szCs w:val="28"/>
        </w:rPr>
      </w:pPr>
    </w:p>
    <w:p w:rsidR="005C3A06" w:rsidRPr="007A5318" w:rsidRDefault="0052613B" w:rsidP="007A5318">
      <w:pPr>
        <w:pStyle w:val="a9"/>
        <w:numPr>
          <w:ilvl w:val="0"/>
          <w:numId w:val="11"/>
        </w:numPr>
        <w:tabs>
          <w:tab w:val="left" w:pos="0"/>
          <w:tab w:val="left" w:pos="284"/>
        </w:tabs>
        <w:jc w:val="both"/>
        <w:rPr>
          <w:sz w:val="28"/>
        </w:rPr>
      </w:pPr>
      <w:r w:rsidRPr="007A5318">
        <w:rPr>
          <w:sz w:val="28"/>
        </w:rPr>
        <w:t xml:space="preserve">В целом результаты ВПР 2020 года </w:t>
      </w:r>
      <w:r w:rsidR="00853DDE" w:rsidRPr="007A5318">
        <w:rPr>
          <w:sz w:val="28"/>
        </w:rPr>
        <w:t>по биологии</w:t>
      </w:r>
      <w:r w:rsidRPr="007A5318">
        <w:rPr>
          <w:sz w:val="28"/>
        </w:rPr>
        <w:t xml:space="preserve"> находятся в русле общероссийских тенденций</w:t>
      </w:r>
      <w:r w:rsidR="005C3A06" w:rsidRPr="007A5318">
        <w:rPr>
          <w:sz w:val="28"/>
        </w:rPr>
        <w:t xml:space="preserve">. </w:t>
      </w:r>
    </w:p>
    <w:p w:rsidR="005C3A06" w:rsidRPr="007A5318" w:rsidRDefault="005C3A06" w:rsidP="007A5318">
      <w:pPr>
        <w:pStyle w:val="a9"/>
        <w:numPr>
          <w:ilvl w:val="0"/>
          <w:numId w:val="11"/>
        </w:numPr>
        <w:tabs>
          <w:tab w:val="left" w:pos="0"/>
          <w:tab w:val="left" w:pos="284"/>
        </w:tabs>
        <w:jc w:val="both"/>
        <w:rPr>
          <w:sz w:val="28"/>
        </w:rPr>
      </w:pPr>
      <w:r w:rsidRPr="007A5318">
        <w:rPr>
          <w:sz w:val="28"/>
        </w:rPr>
        <w:t>С</w:t>
      </w:r>
      <w:r w:rsidR="0052613B" w:rsidRPr="007A5318">
        <w:rPr>
          <w:sz w:val="28"/>
        </w:rPr>
        <w:t xml:space="preserve">редние результаты </w:t>
      </w:r>
      <w:r w:rsidR="004C5FB4" w:rsidRPr="007A5318">
        <w:rPr>
          <w:sz w:val="28"/>
        </w:rPr>
        <w:t>выполнения ВПР</w:t>
      </w:r>
      <w:r w:rsidRPr="007A5318">
        <w:rPr>
          <w:sz w:val="28"/>
        </w:rPr>
        <w:t xml:space="preserve"> по биологии</w:t>
      </w:r>
      <w:r w:rsidR="001F128F" w:rsidRPr="007A5318">
        <w:rPr>
          <w:sz w:val="28"/>
        </w:rPr>
        <w:t xml:space="preserve"> </w:t>
      </w:r>
      <w:r w:rsidRPr="007A5318">
        <w:rPr>
          <w:sz w:val="28"/>
        </w:rPr>
        <w:t>близки  результатам группы отметки "3" в параллели 6-классов.</w:t>
      </w:r>
    </w:p>
    <w:p w:rsidR="007A5318" w:rsidRPr="007A5318" w:rsidRDefault="005C3A06" w:rsidP="007A5318">
      <w:pPr>
        <w:pStyle w:val="a9"/>
        <w:numPr>
          <w:ilvl w:val="0"/>
          <w:numId w:val="11"/>
        </w:num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</w:pPr>
      <w:r w:rsidRPr="007A5318">
        <w:rPr>
          <w:sz w:val="28"/>
        </w:rPr>
        <w:lastRenderedPageBreak/>
        <w:t>Средние результаты выполнения ВПР по биологии выше результ</w:t>
      </w:r>
      <w:r w:rsidR="007A5318" w:rsidRPr="007A5318">
        <w:rPr>
          <w:sz w:val="28"/>
        </w:rPr>
        <w:t>ат</w:t>
      </w:r>
      <w:r w:rsidRPr="007A5318">
        <w:rPr>
          <w:sz w:val="28"/>
        </w:rPr>
        <w:t>ов группы отметки "3" в параллел</w:t>
      </w:r>
      <w:r w:rsidR="007A5318" w:rsidRPr="007A5318">
        <w:rPr>
          <w:sz w:val="28"/>
        </w:rPr>
        <w:t>ях</w:t>
      </w:r>
      <w:r w:rsidRPr="007A5318">
        <w:rPr>
          <w:sz w:val="28"/>
        </w:rPr>
        <w:t xml:space="preserve"> </w:t>
      </w:r>
      <w:r w:rsidR="007A5318" w:rsidRPr="007A5318">
        <w:rPr>
          <w:sz w:val="28"/>
        </w:rPr>
        <w:t>7</w:t>
      </w:r>
      <w:r w:rsidRPr="007A5318">
        <w:rPr>
          <w:sz w:val="28"/>
        </w:rPr>
        <w:t>-</w:t>
      </w:r>
      <w:r w:rsidR="007A5318" w:rsidRPr="007A5318">
        <w:rPr>
          <w:sz w:val="28"/>
        </w:rPr>
        <w:t xml:space="preserve">х, 8-х, 9-х </w:t>
      </w:r>
      <w:r w:rsidRPr="007A5318">
        <w:rPr>
          <w:sz w:val="28"/>
        </w:rPr>
        <w:t>классов.</w:t>
      </w:r>
    </w:p>
    <w:p w:rsidR="007A5318" w:rsidRPr="007A5318" w:rsidRDefault="007A5318" w:rsidP="007A5318">
      <w:pPr>
        <w:pStyle w:val="a9"/>
        <w:numPr>
          <w:ilvl w:val="0"/>
          <w:numId w:val="11"/>
        </w:num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</w:pPr>
      <w:r w:rsidRPr="007A5318">
        <w:rPr>
          <w:sz w:val="28"/>
        </w:rPr>
        <w:t>Средние результаты выполнения ВПР по биологии близки  результатам группы отметки "4" в параллели 11-х классов</w:t>
      </w:r>
      <w:r>
        <w:rPr>
          <w:sz w:val="28"/>
        </w:rPr>
        <w:t>, но еще полностью не достигли этого уровня</w:t>
      </w:r>
      <w:r w:rsidRPr="007A5318">
        <w:rPr>
          <w:sz w:val="28"/>
        </w:rPr>
        <w:t>.</w:t>
      </w:r>
    </w:p>
    <w:p w:rsidR="007A5318" w:rsidRPr="007A5318" w:rsidRDefault="007A5318" w:rsidP="007A5318">
      <w:pPr>
        <w:pStyle w:val="a9"/>
        <w:numPr>
          <w:ilvl w:val="0"/>
          <w:numId w:val="11"/>
        </w:num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</w:pPr>
      <w:r w:rsidRPr="007A5318">
        <w:rPr>
          <w:sz w:val="28"/>
        </w:rPr>
        <w:t>В</w:t>
      </w:r>
      <w:r w:rsidRPr="007A5318">
        <w:rPr>
          <w:rFonts w:ascii="TimesNewRoman,Italic" w:hAnsi="TimesNewRoman,Italic" w:cs="TimesNewRoman,Italic"/>
          <w:iCs/>
          <w:sz w:val="28"/>
          <w:szCs w:val="28"/>
        </w:rPr>
        <w:t>ызывают затруднения практически одни и те же задания в группах разной успеваемости во всех исследуемых параллелях</w:t>
      </w:r>
      <w:r>
        <w:rPr>
          <w:rFonts w:ascii="TimesNewRoman,Italic" w:hAnsi="TimesNewRoman,Italic" w:cs="TimesNewRoman,Italic"/>
          <w:iCs/>
          <w:sz w:val="28"/>
          <w:szCs w:val="28"/>
        </w:rPr>
        <w:t>.</w:t>
      </w:r>
      <w:r w:rsidRPr="007A5318">
        <w:rPr>
          <w:rFonts w:ascii="TimesNewRoman,Italic" w:hAnsi="TimesNewRoman,Italic" w:cs="TimesNewRoman,Italic"/>
          <w:iCs/>
          <w:sz w:val="28"/>
          <w:szCs w:val="28"/>
        </w:rPr>
        <w:t xml:space="preserve"> </w:t>
      </w:r>
    </w:p>
    <w:p w:rsidR="007A5318" w:rsidRPr="007A5318" w:rsidRDefault="007A5318" w:rsidP="007A5318">
      <w:pPr>
        <w:pStyle w:val="a9"/>
        <w:numPr>
          <w:ilvl w:val="0"/>
          <w:numId w:val="11"/>
        </w:numPr>
        <w:tabs>
          <w:tab w:val="left" w:pos="0"/>
          <w:tab w:val="left" w:pos="284"/>
        </w:tabs>
        <w:jc w:val="both"/>
        <w:rPr>
          <w:rFonts w:ascii="TimesNewRoman,Italic" w:hAnsi="TimesNewRoman,Italic" w:cs="TimesNewRoman,Italic"/>
          <w:iCs/>
          <w:sz w:val="28"/>
          <w:szCs w:val="28"/>
        </w:rPr>
      </w:pPr>
      <w:r w:rsidRPr="007A5318">
        <w:rPr>
          <w:rFonts w:ascii="TimesNewRoman,Italic" w:hAnsi="TimesNewRoman,Italic" w:cs="TimesNewRoman,Italic"/>
          <w:iCs/>
          <w:sz w:val="28"/>
          <w:szCs w:val="28"/>
        </w:rPr>
        <w:t>Различия результатов Нижегородской области по каждому заданию с результатами по РФ колеблются в незначительных пределах.</w:t>
      </w:r>
    </w:p>
    <w:p w:rsidR="0052613B" w:rsidRDefault="0052613B" w:rsidP="007A5318">
      <w:pPr>
        <w:tabs>
          <w:tab w:val="left" w:pos="0"/>
          <w:tab w:val="left" w:pos="284"/>
        </w:tabs>
        <w:ind w:left="720"/>
        <w:jc w:val="both"/>
        <w:rPr>
          <w:sz w:val="28"/>
        </w:rPr>
      </w:pPr>
    </w:p>
    <w:p w:rsidR="00CB2202" w:rsidRDefault="00CB2202" w:rsidP="007A5318">
      <w:pPr>
        <w:tabs>
          <w:tab w:val="left" w:pos="0"/>
          <w:tab w:val="left" w:pos="284"/>
        </w:tabs>
        <w:ind w:left="720"/>
        <w:jc w:val="both"/>
        <w:rPr>
          <w:sz w:val="28"/>
        </w:rPr>
      </w:pPr>
    </w:p>
    <w:p w:rsidR="00CB2202" w:rsidRPr="007A5318" w:rsidRDefault="00CB2202" w:rsidP="00CB2202">
      <w:pPr>
        <w:tabs>
          <w:tab w:val="left" w:pos="0"/>
          <w:tab w:val="left" w:pos="284"/>
        </w:tabs>
        <w:ind w:left="720"/>
        <w:jc w:val="center"/>
        <w:rPr>
          <w:sz w:val="28"/>
        </w:rPr>
      </w:pPr>
      <w:r>
        <w:rPr>
          <w:sz w:val="28"/>
        </w:rPr>
        <w:t>______________</w:t>
      </w:r>
    </w:p>
    <w:sectPr w:rsidR="00CB2202" w:rsidRPr="007A5318" w:rsidSect="00FC04DE">
      <w:type w:val="continuous"/>
      <w:pgSz w:w="11906" w:h="16838"/>
      <w:pgMar w:top="709" w:right="850" w:bottom="851" w:left="993" w:header="708" w:footer="8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2F88" w:rsidRDefault="00692F88" w:rsidP="006B361C">
      <w:r>
        <w:separator/>
      </w:r>
    </w:p>
  </w:endnote>
  <w:endnote w:type="continuationSeparator" w:id="0">
    <w:p w:rsidR="00692F88" w:rsidRDefault="00692F88" w:rsidP="006B36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0159743"/>
      <w:docPartObj>
        <w:docPartGallery w:val="Page Numbers (Bottom of Page)"/>
        <w:docPartUnique/>
      </w:docPartObj>
    </w:sdtPr>
    <w:sdtContent>
      <w:p w:rsidR="00EE086B" w:rsidRDefault="00746B5E">
        <w:pPr>
          <w:pStyle w:val="a7"/>
          <w:jc w:val="center"/>
        </w:pPr>
        <w:fldSimple w:instr=" PAGE   \* MERGEFORMAT ">
          <w:r w:rsidR="00115F60">
            <w:rPr>
              <w:noProof/>
            </w:rPr>
            <w:t>26</w:t>
          </w:r>
        </w:fldSimple>
      </w:p>
    </w:sdtContent>
  </w:sdt>
  <w:p w:rsidR="00EE086B" w:rsidRDefault="00EE086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2F88" w:rsidRDefault="00692F88" w:rsidP="006B361C">
      <w:r>
        <w:separator/>
      </w:r>
    </w:p>
  </w:footnote>
  <w:footnote w:type="continuationSeparator" w:id="0">
    <w:p w:rsidR="00692F88" w:rsidRDefault="00692F88" w:rsidP="006B361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774445"/>
    <w:multiLevelType w:val="hybridMultilevel"/>
    <w:tmpl w:val="91C234C2"/>
    <w:lvl w:ilvl="0" w:tplc="57D63A5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2E1ABA"/>
    <w:multiLevelType w:val="hybridMultilevel"/>
    <w:tmpl w:val="7E40C2FE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">
    <w:nsid w:val="1FED7635"/>
    <w:multiLevelType w:val="hybridMultilevel"/>
    <w:tmpl w:val="84367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EF733A"/>
    <w:multiLevelType w:val="hybridMultilevel"/>
    <w:tmpl w:val="7FB0EE9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AF94E2A"/>
    <w:multiLevelType w:val="hybridMultilevel"/>
    <w:tmpl w:val="FFB0B440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2F337165"/>
    <w:multiLevelType w:val="hybridMultilevel"/>
    <w:tmpl w:val="063A37A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21161B7"/>
    <w:multiLevelType w:val="hybridMultilevel"/>
    <w:tmpl w:val="FD8C9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7919ED"/>
    <w:multiLevelType w:val="hybridMultilevel"/>
    <w:tmpl w:val="865286A0"/>
    <w:lvl w:ilvl="0" w:tplc="041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8">
    <w:nsid w:val="530A78D1"/>
    <w:multiLevelType w:val="hybridMultilevel"/>
    <w:tmpl w:val="81AC242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9">
    <w:nsid w:val="64F14F19"/>
    <w:multiLevelType w:val="hybridMultilevel"/>
    <w:tmpl w:val="597080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69F0397"/>
    <w:multiLevelType w:val="hybridMultilevel"/>
    <w:tmpl w:val="EC7A8866"/>
    <w:lvl w:ilvl="0" w:tplc="04190001">
      <w:start w:val="1"/>
      <w:numFmt w:val="bullet"/>
      <w:lvlText w:val=""/>
      <w:lvlJc w:val="left"/>
      <w:pPr>
        <w:ind w:left="17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4"/>
  </w:num>
  <w:num w:numId="5">
    <w:abstractNumId w:val="1"/>
  </w:num>
  <w:num w:numId="6">
    <w:abstractNumId w:val="10"/>
  </w:num>
  <w:num w:numId="7">
    <w:abstractNumId w:val="2"/>
  </w:num>
  <w:num w:numId="8">
    <w:abstractNumId w:val="7"/>
  </w:num>
  <w:num w:numId="9">
    <w:abstractNumId w:val="8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0BD1"/>
    <w:rsid w:val="000177F4"/>
    <w:rsid w:val="000333A1"/>
    <w:rsid w:val="00035416"/>
    <w:rsid w:val="00054AA4"/>
    <w:rsid w:val="00055D7D"/>
    <w:rsid w:val="00067749"/>
    <w:rsid w:val="00077E9B"/>
    <w:rsid w:val="00082E84"/>
    <w:rsid w:val="000859AF"/>
    <w:rsid w:val="00090EC6"/>
    <w:rsid w:val="000A05CA"/>
    <w:rsid w:val="000A694B"/>
    <w:rsid w:val="000C6109"/>
    <w:rsid w:val="000E535D"/>
    <w:rsid w:val="00102376"/>
    <w:rsid w:val="00113756"/>
    <w:rsid w:val="00115F60"/>
    <w:rsid w:val="0012229E"/>
    <w:rsid w:val="00134CC1"/>
    <w:rsid w:val="00146486"/>
    <w:rsid w:val="0016258B"/>
    <w:rsid w:val="00167F65"/>
    <w:rsid w:val="001A4E0E"/>
    <w:rsid w:val="001B2E61"/>
    <w:rsid w:val="001C231E"/>
    <w:rsid w:val="001F128F"/>
    <w:rsid w:val="001F1844"/>
    <w:rsid w:val="001F2498"/>
    <w:rsid w:val="002057F7"/>
    <w:rsid w:val="002372CB"/>
    <w:rsid w:val="002703C3"/>
    <w:rsid w:val="002715DD"/>
    <w:rsid w:val="002764ED"/>
    <w:rsid w:val="00286EDA"/>
    <w:rsid w:val="002965D3"/>
    <w:rsid w:val="002B2E41"/>
    <w:rsid w:val="002B352F"/>
    <w:rsid w:val="00305C58"/>
    <w:rsid w:val="00307E03"/>
    <w:rsid w:val="00323367"/>
    <w:rsid w:val="00390C97"/>
    <w:rsid w:val="003C2E7F"/>
    <w:rsid w:val="003D6D35"/>
    <w:rsid w:val="003F2929"/>
    <w:rsid w:val="0040196A"/>
    <w:rsid w:val="004023B3"/>
    <w:rsid w:val="00402A13"/>
    <w:rsid w:val="00416956"/>
    <w:rsid w:val="004300E5"/>
    <w:rsid w:val="00430678"/>
    <w:rsid w:val="004667CD"/>
    <w:rsid w:val="004801A0"/>
    <w:rsid w:val="004A34BC"/>
    <w:rsid w:val="004C1D13"/>
    <w:rsid w:val="004C3647"/>
    <w:rsid w:val="004C5FB4"/>
    <w:rsid w:val="004D0CC1"/>
    <w:rsid w:val="004E4E64"/>
    <w:rsid w:val="004F1920"/>
    <w:rsid w:val="005076C6"/>
    <w:rsid w:val="00510862"/>
    <w:rsid w:val="00511DBC"/>
    <w:rsid w:val="00512797"/>
    <w:rsid w:val="0052613B"/>
    <w:rsid w:val="00536059"/>
    <w:rsid w:val="005811ED"/>
    <w:rsid w:val="005A2CBE"/>
    <w:rsid w:val="005C3A06"/>
    <w:rsid w:val="005C6C00"/>
    <w:rsid w:val="005D14C3"/>
    <w:rsid w:val="005D3F29"/>
    <w:rsid w:val="005E3421"/>
    <w:rsid w:val="005E53E5"/>
    <w:rsid w:val="006367E9"/>
    <w:rsid w:val="0064328A"/>
    <w:rsid w:val="00646F55"/>
    <w:rsid w:val="00661CDE"/>
    <w:rsid w:val="006656C0"/>
    <w:rsid w:val="00674286"/>
    <w:rsid w:val="00692F88"/>
    <w:rsid w:val="006A7046"/>
    <w:rsid w:val="006B361C"/>
    <w:rsid w:val="006D5F54"/>
    <w:rsid w:val="006E3635"/>
    <w:rsid w:val="006F2864"/>
    <w:rsid w:val="00702126"/>
    <w:rsid w:val="00712038"/>
    <w:rsid w:val="00740BD1"/>
    <w:rsid w:val="00740C5F"/>
    <w:rsid w:val="007435AA"/>
    <w:rsid w:val="00746B5E"/>
    <w:rsid w:val="00752CEA"/>
    <w:rsid w:val="00783465"/>
    <w:rsid w:val="00790F70"/>
    <w:rsid w:val="00797ED0"/>
    <w:rsid w:val="007A5318"/>
    <w:rsid w:val="007B3BF5"/>
    <w:rsid w:val="007E2DEC"/>
    <w:rsid w:val="007E6E59"/>
    <w:rsid w:val="00800B22"/>
    <w:rsid w:val="00804120"/>
    <w:rsid w:val="0081367D"/>
    <w:rsid w:val="00853DDE"/>
    <w:rsid w:val="00880827"/>
    <w:rsid w:val="00892F96"/>
    <w:rsid w:val="008D632E"/>
    <w:rsid w:val="008F1FE1"/>
    <w:rsid w:val="008F540D"/>
    <w:rsid w:val="00905F7F"/>
    <w:rsid w:val="0093738F"/>
    <w:rsid w:val="0094569A"/>
    <w:rsid w:val="00951344"/>
    <w:rsid w:val="0095190B"/>
    <w:rsid w:val="00953D60"/>
    <w:rsid w:val="00976B03"/>
    <w:rsid w:val="009928E3"/>
    <w:rsid w:val="009F2EC3"/>
    <w:rsid w:val="00A00D1F"/>
    <w:rsid w:val="00A01CCF"/>
    <w:rsid w:val="00A05AC4"/>
    <w:rsid w:val="00A16C56"/>
    <w:rsid w:val="00A330F0"/>
    <w:rsid w:val="00A349C8"/>
    <w:rsid w:val="00A5635D"/>
    <w:rsid w:val="00A61E22"/>
    <w:rsid w:val="00A7384B"/>
    <w:rsid w:val="00A7504A"/>
    <w:rsid w:val="00A80001"/>
    <w:rsid w:val="00AA0432"/>
    <w:rsid w:val="00B059F5"/>
    <w:rsid w:val="00B21ABF"/>
    <w:rsid w:val="00B26799"/>
    <w:rsid w:val="00B27707"/>
    <w:rsid w:val="00B313DB"/>
    <w:rsid w:val="00B6712A"/>
    <w:rsid w:val="00B71CCD"/>
    <w:rsid w:val="00B745AC"/>
    <w:rsid w:val="00B74BEE"/>
    <w:rsid w:val="00BB5524"/>
    <w:rsid w:val="00BC289B"/>
    <w:rsid w:val="00BC5876"/>
    <w:rsid w:val="00BD0ED6"/>
    <w:rsid w:val="00BD3B4D"/>
    <w:rsid w:val="00BE7CEE"/>
    <w:rsid w:val="00BF46D6"/>
    <w:rsid w:val="00C04AAA"/>
    <w:rsid w:val="00C122AC"/>
    <w:rsid w:val="00C157C0"/>
    <w:rsid w:val="00C2469D"/>
    <w:rsid w:val="00C316C9"/>
    <w:rsid w:val="00C33BF6"/>
    <w:rsid w:val="00C435A1"/>
    <w:rsid w:val="00C67F4C"/>
    <w:rsid w:val="00C70B3D"/>
    <w:rsid w:val="00C806EB"/>
    <w:rsid w:val="00CA10F3"/>
    <w:rsid w:val="00CB2202"/>
    <w:rsid w:val="00CC1D05"/>
    <w:rsid w:val="00CE1B70"/>
    <w:rsid w:val="00CE625F"/>
    <w:rsid w:val="00D01D30"/>
    <w:rsid w:val="00D106C0"/>
    <w:rsid w:val="00D11CD3"/>
    <w:rsid w:val="00D70C23"/>
    <w:rsid w:val="00D93507"/>
    <w:rsid w:val="00D94ABF"/>
    <w:rsid w:val="00DA451C"/>
    <w:rsid w:val="00DC28E7"/>
    <w:rsid w:val="00DF7D12"/>
    <w:rsid w:val="00E323C0"/>
    <w:rsid w:val="00E33BF7"/>
    <w:rsid w:val="00E47446"/>
    <w:rsid w:val="00E54084"/>
    <w:rsid w:val="00E654E2"/>
    <w:rsid w:val="00E9643E"/>
    <w:rsid w:val="00EB16FD"/>
    <w:rsid w:val="00EB1A7E"/>
    <w:rsid w:val="00EC6616"/>
    <w:rsid w:val="00ED071D"/>
    <w:rsid w:val="00ED6F60"/>
    <w:rsid w:val="00EE086B"/>
    <w:rsid w:val="00EF41AF"/>
    <w:rsid w:val="00EF51A5"/>
    <w:rsid w:val="00F07051"/>
    <w:rsid w:val="00F0728A"/>
    <w:rsid w:val="00F167E5"/>
    <w:rsid w:val="00F27EA7"/>
    <w:rsid w:val="00F36B75"/>
    <w:rsid w:val="00F602AC"/>
    <w:rsid w:val="00F80EF5"/>
    <w:rsid w:val="00F97E26"/>
    <w:rsid w:val="00FB3721"/>
    <w:rsid w:val="00FC04DE"/>
    <w:rsid w:val="00FD143C"/>
    <w:rsid w:val="00FD5B18"/>
    <w:rsid w:val="00FF67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B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B361C"/>
    <w:pPr>
      <w:jc w:val="center"/>
    </w:pPr>
    <w:rPr>
      <w:b/>
      <w:bCs/>
      <w:sz w:val="28"/>
      <w:szCs w:val="28"/>
    </w:rPr>
  </w:style>
  <w:style w:type="character" w:customStyle="1" w:styleId="a4">
    <w:name w:val="Название Знак"/>
    <w:basedOn w:val="a0"/>
    <w:link w:val="a3"/>
    <w:rsid w:val="006B361C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6B361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B36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B361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B361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390C97"/>
    <w:pPr>
      <w:ind w:left="720"/>
      <w:contextualSpacing/>
    </w:pPr>
  </w:style>
  <w:style w:type="table" w:styleId="aa">
    <w:name w:val="Table Grid"/>
    <w:basedOn w:val="a1"/>
    <w:uiPriority w:val="59"/>
    <w:rsid w:val="00390C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B2E4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76B0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76B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46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5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6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chart" Target="charts/chart18.xml"/><Relationship Id="rId39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hart" Target="charts/chart14.xml"/><Relationship Id="rId34" Type="http://schemas.openxmlformats.org/officeDocument/2006/relationships/chart" Target="charts/chart26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chart" Target="charts/chart17.xml"/><Relationship Id="rId33" Type="http://schemas.openxmlformats.org/officeDocument/2006/relationships/chart" Target="charts/chart25.xml"/><Relationship Id="rId38" Type="http://schemas.openxmlformats.org/officeDocument/2006/relationships/chart" Target="charts/chart30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29" Type="http://schemas.openxmlformats.org/officeDocument/2006/relationships/chart" Target="charts/chart2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chart" Target="charts/chart16.xml"/><Relationship Id="rId32" Type="http://schemas.openxmlformats.org/officeDocument/2006/relationships/chart" Target="charts/chart24.xml"/><Relationship Id="rId37" Type="http://schemas.openxmlformats.org/officeDocument/2006/relationships/chart" Target="charts/chart29.xm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footer" Target="footer1.xml"/><Relationship Id="rId28" Type="http://schemas.openxmlformats.org/officeDocument/2006/relationships/chart" Target="charts/chart20.xml"/><Relationship Id="rId36" Type="http://schemas.openxmlformats.org/officeDocument/2006/relationships/chart" Target="charts/chart28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31" Type="http://schemas.openxmlformats.org/officeDocument/2006/relationships/chart" Target="charts/chart2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Relationship Id="rId27" Type="http://schemas.openxmlformats.org/officeDocument/2006/relationships/chart" Target="charts/chart19.xml"/><Relationship Id="rId30" Type="http://schemas.openxmlformats.org/officeDocument/2006/relationships/chart" Target="charts/chart22.xml"/><Relationship Id="rId35" Type="http://schemas.openxmlformats.org/officeDocument/2006/relationships/chart" Target="charts/chart27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2;&#1072;&#1084;&#1072;\Desktop\&#1056;&#1040;&#1041;&#1054;&#1058;&#1040;\&#1042;&#1055;&#1056;\+&#1041;&#1048;&#1054;-6\+&#1041;&#1048;&#1054;-6%20&#1060;3_&#1057;&#1090;&#1072;&#1090;&#1080;&#1089;&#1090;&#1080;&#1082;&#1072;%20&#1087;&#1086;%20&#1086;&#1090;&#1084;&#1077;&#1090;&#1082;&#1072;&#1084;%20(1)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2;&#1072;&#1084;&#1072;\Desktop\&#1056;&#1040;&#1041;&#1054;&#1058;&#1040;\&#1042;&#1055;&#1056;\+&#1041;&#1048;&#1054;-11\+&#1041;-11%20&#1060;9_&#1057;&#1088;&#1072;&#1074;&#1085;&#1077;&#1085;&#1080;&#1077;%20&#1086;&#1090;&#1084;&#1077;&#1090;&#1086;&#1082;%20&#1089;%20&#1086;&#1090;&#1084;&#1077;&#1090;&#1082;&#1072;&#1084;&#1080;%20&#1087;&#1086;%20&#1078;&#1091;&#1088;&#1085;&#1072;&#1083;&#1091;%20(5)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2;&#1072;&#1084;&#1072;\Desktop\&#1056;&#1040;&#1041;&#1054;&#1058;&#1040;\&#1042;&#1055;&#1056;\+&#1041;&#1048;&#1054;-6\+&#1041;&#1048;&#1054;-6&#1060;4_&#1056;&#1072;&#1089;&#1087;&#1088;&#1077;&#1076;&#1077;&#1083;&#1077;&#1085;&#1080;&#1077;%20&#1087;&#1077;&#1088;&#1074;&#1080;&#1095;&#1085;&#1099;&#1093;%20&#1073;&#1072;&#1083;&#1083;&#1086;&#1074;%20(2)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2;&#1072;&#1084;&#1072;\Desktop\&#1056;&#1040;&#1041;&#1054;&#1058;&#1040;\&#1042;&#1055;&#1056;\+&#1041;&#1048;&#1054;-7\+&#1041;-7%20&#1060;4_&#1056;&#1072;&#1089;&#1087;&#1088;&#1077;&#1076;&#1077;&#1083;&#1077;&#1085;&#1080;&#1077;%20&#1087;&#1077;&#1088;&#1074;&#1080;&#1095;&#1085;&#1099;&#1093;%20&#1073;&#1072;&#1083;&#1083;&#1086;&#1074;%20(6)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2;&#1072;&#1084;&#1072;\Desktop\&#1056;&#1040;&#1041;&#1054;&#1058;&#1040;\&#1042;&#1055;&#1056;\+&#1041;&#1048;&#1054;-8\+&#1041;-8%20&#1060;4_&#1056;&#1072;&#1089;&#1087;&#1088;&#1077;&#1076;&#1077;&#1083;&#1077;&#1085;&#1080;&#1077;%20&#1087;&#1077;&#1088;&#1074;&#1080;&#1095;&#1085;&#1099;&#1093;%20&#1073;&#1072;&#1083;&#1083;&#1086;&#1074;%20(15)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2;&#1072;&#1084;&#1072;\Desktop\&#1056;&#1040;&#1041;&#1054;&#1058;&#1040;\&#1042;&#1055;&#1056;\+&#1041;&#1048;&#1054;-9\+&#1041;-9%20&#1060;4_&#1056;&#1072;&#1089;&#1087;&#1088;&#1077;&#1076;&#1077;&#1083;&#1077;&#1085;&#1080;&#1077;%20&#1087;&#1077;&#1088;&#1074;&#1080;&#1095;&#1085;&#1099;&#1093;%20&#1073;&#1072;&#1083;&#1083;&#1086;&#1074;%20(21)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2;&#1072;&#1084;&#1072;\Desktop\&#1056;&#1040;&#1041;&#1054;&#1058;&#1040;\&#1042;&#1055;&#1056;\+&#1041;&#1048;&#1054;-11\+&#1041;-11%20&#1060;4_&#1056;&#1072;&#1089;&#1087;&#1088;&#1077;&#1076;&#1077;&#1083;&#1077;&#1085;&#1080;&#1077;%20&#1087;&#1077;&#1088;&#1074;&#1080;&#1095;&#1085;&#1099;&#1093;%20&#1073;&#1072;&#1083;&#1083;&#1086;&#1074;%20(5).xlsx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2;&#1072;&#1084;&#1072;\Desktop\&#1056;&#1040;&#1041;&#1054;&#1058;&#1040;\&#1042;&#1055;&#1056;\+&#1041;&#1048;&#1054;-6\+&#1041;&#1048;&#1054;-6%20&#1060;2.2_&#1044;&#1086;&#1089;&#1090;&#1080;&#1078;&#1077;&#1085;&#1080;&#1077;%20&#1087;&#1083;&#1072;&#1085;&#1080;&#1088;&#1091;&#1077;&#1084;&#1099;&#1093;%20&#1088;&#1077;&#1079;&#1091;&#1083;&#1100;&#1090;&#1072;&#1090;&#1086;&#1074;%20(1).xlsx" TargetMode="External"/></Relationships>
</file>

<file path=word/charts/_rels/chart1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2;&#1072;&#1084;&#1072;\Desktop\&#1056;&#1040;&#1041;&#1054;&#1058;&#1040;\&#1042;&#1055;&#1056;\+&#1041;&#1048;&#1054;-7\+&#1041;-7%20&#1060;2.2_&#1044;&#1086;&#1089;&#1090;&#1080;&#1078;&#1077;&#1085;&#1080;&#1077;%20&#1087;&#1083;&#1072;&#1085;&#1080;&#1088;&#1091;&#1077;&#1084;&#1099;&#1093;%20&#1088;&#1077;&#1079;&#1091;&#1083;&#1100;&#1090;&#1072;&#1090;&#1086;&#1074;%20(5).xlsx" TargetMode="External"/></Relationships>
</file>

<file path=word/charts/_rels/chart1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2;&#1072;&#1084;&#1072;\Desktop\&#1056;&#1040;&#1041;&#1054;&#1058;&#1040;\&#1042;&#1055;&#1056;\+&#1041;&#1048;&#1054;-8\+&#1041;-8%20&#1060;2.2_&#1044;&#1086;&#1089;&#1090;&#1080;&#1078;&#1077;&#1085;&#1080;&#1077;%20&#1087;&#1083;&#1072;&#1085;&#1080;&#1088;&#1091;&#1077;&#1084;&#1099;&#1093;%20&#1088;&#1077;&#1079;&#1091;&#1083;&#1100;&#1090;&#1072;&#1090;&#1086;&#1074;%20(21).xlsx" TargetMode="External"/></Relationships>
</file>

<file path=word/charts/_rels/chart1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2;&#1072;&#1084;&#1072;\Desktop\&#1056;&#1040;&#1041;&#1054;&#1058;&#1040;\&#1042;&#1055;&#1056;\+&#1041;&#1048;&#1054;-9\+&#1041;-9%20&#1060;2.2_&#1044;&#1086;&#1089;&#1090;&#1080;&#1078;&#1077;&#1085;&#1080;&#1077;%20&#1087;&#1083;&#1072;&#1085;&#1080;&#1088;&#1091;&#1077;&#1084;&#1099;&#1093;%20&#1088;&#1077;&#1079;&#1091;&#1083;&#1100;&#1090;&#1072;&#1090;&#1086;&#1074;%20(14)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2;&#1072;&#1084;&#1072;\Desktop\&#1056;&#1040;&#1041;&#1054;&#1058;&#1040;\&#1042;&#1055;&#1056;\+&#1041;&#1048;&#1054;-7\+&#1041;-7%20&#1060;3_&#1057;&#1090;&#1072;&#1090;&#1080;&#1089;&#1090;&#1080;&#1082;&#1072;%20&#1087;&#1086;%20&#1086;&#1090;&#1084;&#1077;&#1090;&#1082;&#1072;&#1084;%20(5).xlsx" TargetMode="External"/></Relationships>
</file>

<file path=word/charts/_rels/chart2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2;&#1072;&#1084;&#1072;\Desktop\&#1056;&#1040;&#1041;&#1054;&#1058;&#1040;\&#1042;&#1055;&#1056;\+&#1041;&#1048;&#1054;-11\+&#1041;-11%20&#1044;&#1086;&#1089;&#1090;&#1080;&#1078;&#1077;&#1085;&#1080;&#1077;%20&#1087;&#1083;&#1072;&#1085;&#1080;&#1088;&#1091;&#1077;&#1084;&#1099;&#1093;%20&#1088;&#1077;&#1079;&#1091;&#1083;&#1100;&#1090;&#1072;&#1090;&#1086;&#1074;.xlsx" TargetMode="External"/></Relationships>
</file>

<file path=word/charts/_rels/chart2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2;&#1072;&#1084;&#1072;\Desktop\&#1056;&#1040;&#1041;&#1054;&#1058;&#1040;\&#1042;&#1055;&#1056;\+&#1041;&#1048;&#1054;-6\+&#1041;&#1048;&#1054;-6%20&#1060;4_&#1042;&#1099;&#1087;&#1086;&#1083;&#1085;&#1077;&#1085;&#1080;&#1077;%20&#1079;&#1072;&#1076;&#1072;&#1085;&#1080;&#1081;%20&#1075;&#1088;&#1091;&#1087;&#1087;&#1072;&#1084;&#1080;%20&#1091;&#1095;&#1072;&#1089;&#1090;&#1085;&#1080;&#1082;&#1086;&#1074;%20(1).xlsx" TargetMode="External"/></Relationships>
</file>

<file path=word/charts/_rels/chart2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2;&#1072;&#1084;&#1072;\Desktop\&#1056;&#1040;&#1041;&#1054;&#1058;&#1040;\&#1042;&#1055;&#1056;\+&#1041;&#1048;&#1054;-6\+&#1041;&#1048;&#1054;-6%20&#1060;4_&#1042;&#1099;&#1087;&#1086;&#1083;&#1085;&#1077;&#1085;&#1080;&#1077;%20&#1079;&#1072;&#1076;&#1072;&#1085;&#1080;&#1081;%20&#1075;&#1088;&#1091;&#1087;&#1087;&#1072;&#1084;&#1080;%20&#1091;&#1095;&#1072;&#1089;&#1090;&#1085;&#1080;&#1082;&#1086;&#1074;%20(1).xlsx" TargetMode="External"/></Relationships>
</file>

<file path=word/charts/_rels/chart2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2;&#1072;&#1084;&#1072;\Desktop\&#1056;&#1040;&#1041;&#1054;&#1058;&#1040;\&#1042;&#1055;&#1056;\+&#1041;&#1048;&#1054;-7\+&#1041;-7%20&#1060;4_&#1042;&#1099;&#1087;&#1086;&#1083;&#1085;&#1077;&#1085;&#1080;&#1077;%20&#1079;&#1072;&#1076;&#1072;&#1085;&#1080;&#1081;%20&#1075;&#1088;&#1091;&#1087;&#1087;&#1072;&#1084;&#1080;%20&#1091;&#1095;&#1072;&#1089;&#1090;&#1085;&#1080;&#1082;&#1086;&#1074;%20(5).xlsx" TargetMode="External"/></Relationships>
</file>

<file path=word/charts/_rels/chart2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2;&#1072;&#1084;&#1072;\Desktop\&#1056;&#1040;&#1041;&#1054;&#1058;&#1040;\&#1042;&#1055;&#1056;\+&#1041;&#1048;&#1054;-7\+&#1041;-7%20&#1060;4_&#1042;&#1099;&#1087;&#1086;&#1083;&#1085;&#1077;&#1085;&#1080;&#1077;%20&#1079;&#1072;&#1076;&#1072;&#1085;&#1080;&#1081;%20&#1075;&#1088;&#1091;&#1087;&#1087;&#1072;&#1084;&#1080;%20&#1091;&#1095;&#1072;&#1089;&#1090;&#1085;&#1080;&#1082;&#1086;&#1074;%20(5).xlsx" TargetMode="External"/></Relationships>
</file>

<file path=word/charts/_rels/chart2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2;&#1072;&#1084;&#1072;\Desktop\&#1056;&#1040;&#1041;&#1054;&#1058;&#1040;\&#1042;&#1055;&#1056;\+&#1041;&#1048;&#1054;-8\+&#1041;-8%20&#1060;4_&#1042;&#1099;&#1087;&#1086;&#1083;&#1085;&#1077;&#1085;&#1080;&#1077;%20&#1079;&#1072;&#1076;&#1072;&#1085;&#1080;&#1081;%20&#1075;&#1088;&#1091;&#1087;&#1087;&#1072;&#1084;&#1080;%20&#1091;&#1095;&#1072;&#1089;&#1090;&#1085;&#1080;&#1082;&#1086;&#1074;%20(14).xlsx" TargetMode="External"/></Relationships>
</file>

<file path=word/charts/_rels/chart2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2;&#1072;&#1084;&#1072;\Desktop\&#1056;&#1040;&#1041;&#1054;&#1058;&#1040;\&#1042;&#1055;&#1056;\+&#1041;&#1048;&#1054;-8\+&#1041;-8%20&#1060;4_&#1042;&#1099;&#1087;&#1086;&#1083;&#1085;&#1077;&#1085;&#1080;&#1077;%20&#1079;&#1072;&#1076;&#1072;&#1085;&#1080;&#1081;%20&#1075;&#1088;&#1091;&#1087;&#1087;&#1072;&#1084;&#1080;%20&#1091;&#1095;&#1072;&#1089;&#1090;&#1085;&#1080;&#1082;&#1086;&#1074;%20(14).xlsx" TargetMode="External"/></Relationships>
</file>

<file path=word/charts/_rels/chart27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2;&#1072;&#1084;&#1072;\Desktop\&#1056;&#1040;&#1041;&#1054;&#1058;&#1040;\&#1042;&#1055;&#1056;\+&#1041;&#1048;&#1054;-9\+&#1041;-9%20&#1060;4_&#1042;&#1099;&#1087;&#1086;&#1083;&#1085;&#1077;&#1085;&#1080;&#1077;%20&#1079;&#1072;&#1076;&#1072;&#1085;&#1080;&#1081;%20&#1075;&#1088;&#1091;&#1087;&#1087;&#1072;&#1084;&#1080;%20&#1091;&#1095;&#1072;&#1089;&#1090;&#1085;&#1080;&#1082;&#1086;&#1074;%20(19).xlsx" TargetMode="External"/></Relationships>
</file>

<file path=word/charts/_rels/chart2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2;&#1072;&#1084;&#1072;\Desktop\&#1056;&#1040;&#1041;&#1054;&#1058;&#1040;\&#1042;&#1055;&#1056;\+&#1041;&#1048;&#1054;-9\+&#1041;-9%20&#1060;4_&#1042;&#1099;&#1087;&#1086;&#1083;&#1085;&#1077;&#1085;&#1080;&#1077;%20&#1079;&#1072;&#1076;&#1072;&#1085;&#1080;&#1081;%20&#1075;&#1088;&#1091;&#1087;&#1087;&#1072;&#1084;&#1080;%20&#1091;&#1095;&#1072;&#1089;&#1090;&#1085;&#1080;&#1082;&#1086;&#1074;%20(19).xlsx" TargetMode="External"/></Relationships>
</file>

<file path=word/charts/_rels/chart2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2;&#1072;&#1084;&#1072;\Desktop\&#1056;&#1040;&#1041;&#1054;&#1058;&#1040;\&#1042;&#1055;&#1056;\+&#1041;&#1048;&#1054;-11\+&#1041;-11%20&#1060;4_&#1042;&#1099;&#1087;&#1086;&#1083;&#1085;&#1077;&#1085;&#1080;&#1077;%20&#1079;&#1072;&#1076;&#1072;&#1085;&#1080;&#1081;%20&#1075;&#1088;&#1091;&#1087;&#1087;&#1072;&#1084;&#1080;%20&#1091;&#1095;&#1072;&#1089;&#1090;&#1085;&#1080;&#1082;&#1086;&#1074;%20(5)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2;&#1072;&#1084;&#1072;\Desktop\&#1056;&#1040;&#1041;&#1054;&#1058;&#1040;\&#1042;&#1055;&#1056;\+&#1041;&#1048;&#1054;-8\+&#1041;-8%20&#1060;3_&#1057;&#1090;&#1072;&#1090;&#1080;&#1089;&#1090;&#1080;&#1082;&#1072;%20&#1087;&#1086;%20&#1086;&#1090;&#1084;&#1077;&#1090;&#1082;&#1072;&#1084;%20(14).xlsx" TargetMode="External"/></Relationships>
</file>

<file path=word/charts/_rels/chart30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2;&#1072;&#1084;&#1072;\Desktop\&#1056;&#1040;&#1041;&#1054;&#1058;&#1040;\&#1042;&#1055;&#1056;\+&#1041;&#1048;&#1054;-11\+&#1041;-11%20&#1060;4_&#1042;&#1099;&#1087;&#1086;&#1083;&#1085;&#1077;&#1085;&#1080;&#1077;%20&#1079;&#1072;&#1076;&#1072;&#1085;&#1080;&#1081;%20&#1075;&#1088;&#1091;&#1087;&#1087;&#1072;&#1084;&#1080;%20&#1091;&#1095;&#1072;&#1089;&#1090;&#1085;&#1080;&#1082;&#1086;&#1074;%20(5)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2;&#1072;&#1084;&#1072;\Desktop\&#1056;&#1040;&#1041;&#1054;&#1058;&#1040;\&#1042;&#1055;&#1056;\+&#1041;&#1048;&#1054;-9\+&#1041;-9%20&#1060;3_&#1057;&#1090;&#1072;&#1090;&#1080;&#1089;&#1090;&#1080;&#1082;&#1072;%20&#1087;&#1086;%20&#1086;&#1090;&#1084;&#1077;&#1090;&#1082;&#1072;&#1084;%20(20)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2;&#1072;&#1084;&#1072;\Desktop\&#1056;&#1040;&#1041;&#1054;&#1058;&#1040;\&#1042;&#1055;&#1056;\+&#1041;&#1048;&#1054;-11\+&#1041;-11%20&#1060;3_&#1057;&#1090;&#1072;&#1090;&#1080;&#1089;&#1090;&#1080;&#1082;&#1072;%20&#1087;&#1086;%20&#1086;&#1090;&#1084;&#1077;&#1090;&#1082;&#1072;&#1084;%20(5)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2;&#1072;&#1084;&#1072;\Desktop\&#1056;&#1040;&#1041;&#1054;&#1058;&#1040;\&#1042;&#1055;&#1056;\+&#1041;&#1048;&#1054;-6\+&#1041;&#1048;&#1054;-6%20&#1060;9_&#1057;&#1088;&#1072;&#1074;&#1085;&#1077;&#1085;&#1080;&#1077;%20&#1086;&#1090;&#1084;&#1077;&#1090;&#1086;&#1082;%20&#1089;%20&#1086;&#1090;&#1084;&#1077;&#1090;&#1082;&#1072;&#1084;&#1080;%20&#1087;&#1086;%20&#1078;&#1091;&#1088;&#1085;&#1072;&#1083;&#1091;%20(1)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E:\&#1042;&#1055;&#1056;\+&#1041;&#1048;&#1054;-7\+&#1041;-7%20&#1060;9_&#1057;&#1088;&#1072;&#1074;&#1085;&#1077;&#1085;&#1080;&#1077;%20&#1086;&#1090;&#1084;&#1077;&#1090;&#1086;&#1082;%20&#1089;%20&#1086;&#1090;&#1084;&#1077;&#1090;&#1082;&#1072;&#1084;&#1080;%20&#1087;&#1086;%20&#1078;&#1091;&#1088;&#1085;&#1072;&#1083;&#1091;%20(5)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2;&#1072;&#1084;&#1072;\Desktop\&#1056;&#1040;&#1041;&#1054;&#1058;&#1040;\&#1042;&#1055;&#1056;\+&#1041;&#1048;&#1054;-8\+&#1041;-8%20&#1060;9_&#1057;&#1088;&#1072;&#1074;&#1085;&#1077;&#1085;&#1080;&#1077;%20&#1086;&#1090;&#1084;&#1077;&#1090;&#1086;&#1082;%20&#1089;%20&#1086;&#1090;&#1084;&#1077;&#1090;&#1082;&#1072;&#1084;&#1080;%20&#1087;&#1086;%20&#1078;&#1091;&#1088;&#1085;&#1072;&#1083;&#1091;%20(14)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&#1052;&#1072;&#1084;&#1072;\Desktop\&#1056;&#1040;&#1041;&#1054;&#1058;&#1040;\&#1042;&#1055;&#1056;\+&#1041;&#1048;&#1054;-9\+&#1041;-9%20&#1060;9_&#1057;&#1088;&#1072;&#1074;&#1085;&#1077;&#1085;&#1080;&#1077;%20&#1086;&#1090;&#1084;&#1077;&#1090;&#1086;&#1082;%20&#1089;%20&#1086;&#1090;&#1084;&#1077;&#1090;&#1082;&#1072;&#1084;&#1080;%20&#1087;&#1086;%20&#1078;&#1091;&#1088;&#1085;&#1072;&#1083;&#1091;%20(21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200"/>
              <a:t>Распределение участников ВПР                    по группам отметок 6 класс</a:t>
            </a:r>
          </a:p>
        </c:rich>
      </c:tx>
      <c:layout>
        <c:manualLayout>
          <c:xMode val="edge"/>
          <c:yMode val="edge"/>
          <c:x val="9.0604026845638605E-2"/>
          <c:y val="0"/>
        </c:manualLayout>
      </c:layout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Лист1!$A$4</c:f>
              <c:strCache>
                <c:ptCount val="1"/>
                <c:pt idx="0">
                  <c:v>Нижегородская обл.</c:v>
                </c:pt>
              </c:strCache>
            </c:strRef>
          </c:tx>
          <c:dLbls>
            <c:dLbl>
              <c:idx val="1"/>
              <c:layout>
                <c:manualLayout>
                  <c:x val="-8.4946093169971482E-2"/>
                  <c:y val="6.0595740114253317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4.986568684024071E-2"/>
                  <c:y val="3.7550206115691091E-2"/>
                </c:manualLayout>
              </c:layout>
              <c:dLblPos val="outEnd"/>
              <c:showVal val="1"/>
            </c:dLbl>
            <c:dLblPos val="outEnd"/>
            <c:showVal val="1"/>
          </c:dLbls>
          <c:cat>
            <c:strRef>
              <c:f>Лист1!$B$3:$E$3</c:f>
              <c:strCache>
                <c:ptCount val="4"/>
                <c:pt idx="0">
                  <c:v>"2"</c:v>
                </c:pt>
                <c:pt idx="1">
                  <c:v>"3"</c:v>
                </c:pt>
                <c:pt idx="2">
                  <c:v>"4"</c:v>
                </c:pt>
                <c:pt idx="3">
                  <c:v>"5"</c:v>
                </c:pt>
              </c:strCache>
            </c:strRef>
          </c:cat>
          <c:val>
            <c:numRef>
              <c:f>Лист1!$B$4:$E$4</c:f>
              <c:numCache>
                <c:formatCode>General</c:formatCode>
                <c:ptCount val="4"/>
                <c:pt idx="0">
                  <c:v>13.1</c:v>
                </c:pt>
                <c:pt idx="1">
                  <c:v>47.42</c:v>
                </c:pt>
                <c:pt idx="2">
                  <c:v>33.1</c:v>
                </c:pt>
                <c:pt idx="3">
                  <c:v>6.38</c:v>
                </c:pt>
              </c:numCache>
            </c:numRef>
          </c:val>
        </c:ser>
        <c:ser>
          <c:idx val="1"/>
          <c:order val="1"/>
          <c:tx>
            <c:strRef>
              <c:f>Лист1!$A$5</c:f>
              <c:strCache>
                <c:ptCount val="1"/>
                <c:pt idx="0">
                  <c:v>РФ</c:v>
                </c:pt>
              </c:strCache>
            </c:strRef>
          </c:tx>
          <c:spPr>
            <a:solidFill>
              <a:schemeClr val="tx1"/>
            </a:solidFill>
          </c:spPr>
          <c:dLbls>
            <c:dLbl>
              <c:idx val="0"/>
              <c:layout>
                <c:manualLayout>
                  <c:x val="6.9696969696969813E-2"/>
                  <c:y val="1.8633862937951263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2.5000000000000161E-2"/>
                  <c:y val="9.2592592592594305E-3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9.1919191919191914E-2"/>
                  <c:y val="3.2061348203361067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2579328376222099E-2"/>
                  <c:y val="-3.8767188573034052E-2"/>
                </c:manualLayout>
              </c:layout>
              <c:dLblPos val="outEnd"/>
              <c:showVal val="1"/>
            </c:dLbl>
            <c:dLblPos val="outEnd"/>
            <c:showVal val="1"/>
          </c:dLbls>
          <c:cat>
            <c:strRef>
              <c:f>Лист1!$B$3:$E$3</c:f>
              <c:strCache>
                <c:ptCount val="4"/>
                <c:pt idx="0">
                  <c:v>"2"</c:v>
                </c:pt>
                <c:pt idx="1">
                  <c:v>"3"</c:v>
                </c:pt>
                <c:pt idx="2">
                  <c:v>"4"</c:v>
                </c:pt>
                <c:pt idx="3">
                  <c:v>"5"</c:v>
                </c:pt>
              </c:strCache>
            </c:strRef>
          </c:cat>
          <c:val>
            <c:numRef>
              <c:f>Лист1!$B$5:$E$5</c:f>
              <c:numCache>
                <c:formatCode>General</c:formatCode>
                <c:ptCount val="4"/>
                <c:pt idx="0">
                  <c:v>14.97</c:v>
                </c:pt>
                <c:pt idx="1">
                  <c:v>45.309999999999995</c:v>
                </c:pt>
                <c:pt idx="2">
                  <c:v>33.03</c:v>
                </c:pt>
                <c:pt idx="3">
                  <c:v>6.6899999999999995</c:v>
                </c:pt>
              </c:numCache>
            </c:numRef>
          </c:val>
        </c:ser>
        <c:dLbls>
          <c:showVal val="1"/>
        </c:dLbls>
        <c:axId val="89821952"/>
        <c:axId val="89823488"/>
      </c:barChart>
      <c:catAx>
        <c:axId val="89821952"/>
        <c:scaling>
          <c:orientation val="minMax"/>
        </c:scaling>
        <c:axPos val="b"/>
        <c:tickLblPos val="nextTo"/>
        <c:crossAx val="89823488"/>
        <c:crosses val="autoZero"/>
        <c:auto val="1"/>
        <c:lblAlgn val="ctr"/>
        <c:lblOffset val="100"/>
      </c:catAx>
      <c:valAx>
        <c:axId val="89823488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Количество</a:t>
                </a:r>
                <a:r>
                  <a:rPr lang="ru-RU" baseline="0"/>
                  <a:t> участников в %</a:t>
                </a:r>
                <a:endParaRPr lang="ru-RU"/>
              </a:p>
            </c:rich>
          </c:tx>
          <c:layout>
            <c:manualLayout>
              <c:xMode val="edge"/>
              <c:yMode val="edge"/>
              <c:x val="1.7897091722595144E-2"/>
              <c:y val="0.23334499854185023"/>
            </c:manualLayout>
          </c:layout>
        </c:title>
        <c:numFmt formatCode="General" sourceLinked="1"/>
        <c:tickLblPos val="nextTo"/>
        <c:crossAx val="89821952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200" b="1" i="0" baseline="0"/>
              <a:t>Соответствие отметок за ВПР </a:t>
            </a:r>
            <a:br>
              <a:rPr lang="ru-RU" sz="1200" b="1" i="0" baseline="0"/>
            </a:br>
            <a:r>
              <a:rPr lang="ru-RU" sz="1200" b="1" i="0" baseline="0"/>
              <a:t>журнальным отметкам 11 класс</a:t>
            </a:r>
            <a:endParaRPr lang="ru-RU" sz="1200"/>
          </a:p>
        </c:rich>
      </c:tx>
      <c:layout>
        <c:manualLayout>
          <c:xMode val="edge"/>
          <c:yMode val="edge"/>
          <c:x val="0.29898232562450955"/>
          <c:y val="3.2000206653613993E-2"/>
        </c:manualLayout>
      </c:layout>
    </c:title>
    <c:plotArea>
      <c:layout/>
      <c:barChart>
        <c:barDir val="col"/>
        <c:grouping val="clustered"/>
        <c:ser>
          <c:idx val="0"/>
          <c:order val="0"/>
          <c:dLbls>
            <c:dLbl>
              <c:idx val="0"/>
              <c:layout>
                <c:manualLayout>
                  <c:x val="-9.6339113680154135E-3"/>
                  <c:y val="1.7857142857142856E-2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b="0"/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Лист1!$A$4:$A$6</c:f>
              <c:strCache>
                <c:ptCount val="3"/>
                <c:pt idx="0">
                  <c:v>  Понизили %</c:v>
                </c:pt>
                <c:pt idx="1">
                  <c:v>  Подтвердили %</c:v>
                </c:pt>
                <c:pt idx="2">
                  <c:v>  Повысили %</c:v>
                </c:pt>
              </c:strCache>
            </c:strRef>
          </c:cat>
          <c:val>
            <c:numRef>
              <c:f>Лист1!$B$4:$B$6</c:f>
              <c:numCache>
                <c:formatCode>General</c:formatCode>
                <c:ptCount val="3"/>
                <c:pt idx="0">
                  <c:v>43.720000000000013</c:v>
                </c:pt>
                <c:pt idx="1">
                  <c:v>49.230000000000011</c:v>
                </c:pt>
                <c:pt idx="2">
                  <c:v>7.06</c:v>
                </c:pt>
              </c:numCache>
            </c:numRef>
          </c:val>
        </c:ser>
        <c:axId val="89029632"/>
        <c:axId val="89096960"/>
      </c:barChart>
      <c:catAx>
        <c:axId val="89029632"/>
        <c:scaling>
          <c:orientation val="minMax"/>
        </c:scaling>
        <c:axPos val="b"/>
        <c:majorTickMark val="none"/>
        <c:tickLblPos val="nextTo"/>
        <c:crossAx val="89096960"/>
        <c:crosses val="autoZero"/>
        <c:auto val="1"/>
        <c:lblAlgn val="ctr"/>
        <c:lblOffset val="100"/>
      </c:catAx>
      <c:valAx>
        <c:axId val="89096960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Количетсво участников %</a:t>
                </a:r>
              </a:p>
            </c:rich>
          </c:tx>
          <c:layout>
            <c:manualLayout>
              <c:xMode val="edge"/>
              <c:yMode val="edge"/>
              <c:x val="2.7659335193920449E-2"/>
              <c:y val="0.12561343248877171"/>
            </c:manualLayout>
          </c:layout>
        </c:title>
        <c:numFmt formatCode="General" sourceLinked="1"/>
        <c:tickLblPos val="nextTo"/>
        <c:crossAx val="89029632"/>
        <c:crosses val="autoZero"/>
        <c:crossBetween val="between"/>
      </c:valAx>
    </c:plotArea>
    <c:plotVisOnly val="1"/>
  </c:chart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Распределение </a:t>
            </a:r>
            <a:r>
              <a:rPr lang="ru-RU" sz="1200" baseline="0"/>
              <a:t>первичных баллов 6 класс </a:t>
            </a:r>
          </a:p>
        </c:rich>
      </c:tx>
      <c:layout>
        <c:manualLayout>
          <c:xMode val="edge"/>
          <c:yMode val="edge"/>
          <c:x val="0.28896332029046257"/>
          <c:y val="3.7037037037037056E-2"/>
        </c:manualLayout>
      </c:layout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Лист1!$A$5</c:f>
              <c:strCache>
                <c:ptCount val="1"/>
                <c:pt idx="0">
                  <c:v>РФ</c:v>
                </c:pt>
              </c:strCache>
            </c:strRef>
          </c:tx>
          <c:spPr>
            <a:solidFill>
              <a:schemeClr val="tx1"/>
            </a:solidFill>
          </c:spPr>
          <c:cat>
            <c:numRef>
              <c:f>Лист1!$B$3:$AE$3</c:f>
              <c:numCache>
                <c:formatCode>General</c:formatCode>
                <c:ptCount val="30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</c:numCache>
            </c:numRef>
          </c:cat>
          <c:val>
            <c:numRef>
              <c:f>Лист1!$B$5:$AE$5</c:f>
              <c:numCache>
                <c:formatCode>General</c:formatCode>
                <c:ptCount val="30"/>
                <c:pt idx="0">
                  <c:v>0</c:v>
                </c:pt>
                <c:pt idx="1">
                  <c:v>0.1</c:v>
                </c:pt>
                <c:pt idx="2">
                  <c:v>0.2</c:v>
                </c:pt>
                <c:pt idx="3">
                  <c:v>0.4</c:v>
                </c:pt>
                <c:pt idx="4">
                  <c:v>0.60000000000000064</c:v>
                </c:pt>
                <c:pt idx="5">
                  <c:v>0.9</c:v>
                </c:pt>
                <c:pt idx="6">
                  <c:v>1.3</c:v>
                </c:pt>
                <c:pt idx="7">
                  <c:v>1.7</c:v>
                </c:pt>
                <c:pt idx="8">
                  <c:v>2.1</c:v>
                </c:pt>
                <c:pt idx="9">
                  <c:v>2.4</c:v>
                </c:pt>
                <c:pt idx="10">
                  <c:v>2.6</c:v>
                </c:pt>
                <c:pt idx="11">
                  <c:v>2.6</c:v>
                </c:pt>
                <c:pt idx="12">
                  <c:v>10.8</c:v>
                </c:pt>
                <c:pt idx="13">
                  <c:v>8.9</c:v>
                </c:pt>
                <c:pt idx="14">
                  <c:v>7.7</c:v>
                </c:pt>
                <c:pt idx="15">
                  <c:v>6.9</c:v>
                </c:pt>
                <c:pt idx="16">
                  <c:v>6.1</c:v>
                </c:pt>
                <c:pt idx="17">
                  <c:v>4.9000000000000004</c:v>
                </c:pt>
                <c:pt idx="18">
                  <c:v>10.5</c:v>
                </c:pt>
                <c:pt idx="19">
                  <c:v>7.6</c:v>
                </c:pt>
                <c:pt idx="20">
                  <c:v>5.6</c:v>
                </c:pt>
                <c:pt idx="21">
                  <c:v>4.0999999999999996</c:v>
                </c:pt>
                <c:pt idx="22">
                  <c:v>3.1</c:v>
                </c:pt>
                <c:pt idx="23">
                  <c:v>2.1</c:v>
                </c:pt>
                <c:pt idx="24">
                  <c:v>3</c:v>
                </c:pt>
                <c:pt idx="25">
                  <c:v>1.8</c:v>
                </c:pt>
                <c:pt idx="26">
                  <c:v>1</c:v>
                </c:pt>
                <c:pt idx="27">
                  <c:v>0.5</c:v>
                </c:pt>
                <c:pt idx="28">
                  <c:v>0.2</c:v>
                </c:pt>
                <c:pt idx="29">
                  <c:v>0.1</c:v>
                </c:pt>
              </c:numCache>
            </c:numRef>
          </c:val>
        </c:ser>
        <c:ser>
          <c:idx val="1"/>
          <c:order val="1"/>
          <c:tx>
            <c:strRef>
              <c:f>Лист1!$A$4</c:f>
              <c:strCache>
                <c:ptCount val="1"/>
                <c:pt idx="0">
                  <c:v>Нижегородская обл.</c:v>
                </c:pt>
              </c:strCache>
            </c:strRef>
          </c:tx>
          <c:spPr>
            <a:solidFill>
              <a:schemeClr val="accent1"/>
            </a:solidFill>
          </c:spPr>
          <c:cat>
            <c:numRef>
              <c:f>Лист1!$B$3:$AE$3</c:f>
              <c:numCache>
                <c:formatCode>General</c:formatCode>
                <c:ptCount val="30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</c:numCache>
            </c:numRef>
          </c:cat>
          <c:val>
            <c:numRef>
              <c:f>Лист1!$B$4:$AE$4</c:f>
              <c:numCache>
                <c:formatCode>General</c:formatCode>
                <c:ptCount val="30"/>
                <c:pt idx="0">
                  <c:v>0</c:v>
                </c:pt>
                <c:pt idx="1">
                  <c:v>0.1</c:v>
                </c:pt>
                <c:pt idx="2">
                  <c:v>0.1</c:v>
                </c:pt>
                <c:pt idx="3">
                  <c:v>0.30000000000000032</c:v>
                </c:pt>
                <c:pt idx="4">
                  <c:v>0.5</c:v>
                </c:pt>
                <c:pt idx="5">
                  <c:v>0.8</c:v>
                </c:pt>
                <c:pt idx="6">
                  <c:v>1</c:v>
                </c:pt>
                <c:pt idx="7">
                  <c:v>1.5</c:v>
                </c:pt>
                <c:pt idx="8">
                  <c:v>1.9000000000000001</c:v>
                </c:pt>
                <c:pt idx="9">
                  <c:v>2.2999999999999998</c:v>
                </c:pt>
                <c:pt idx="10">
                  <c:v>2.2999999999999998</c:v>
                </c:pt>
                <c:pt idx="11">
                  <c:v>2.2999999999999998</c:v>
                </c:pt>
                <c:pt idx="12">
                  <c:v>12.3</c:v>
                </c:pt>
                <c:pt idx="13">
                  <c:v>9</c:v>
                </c:pt>
                <c:pt idx="14">
                  <c:v>7.7</c:v>
                </c:pt>
                <c:pt idx="15">
                  <c:v>6.9</c:v>
                </c:pt>
                <c:pt idx="16">
                  <c:v>6.6</c:v>
                </c:pt>
                <c:pt idx="17">
                  <c:v>5.0999999999999996</c:v>
                </c:pt>
                <c:pt idx="18">
                  <c:v>10.4</c:v>
                </c:pt>
                <c:pt idx="19">
                  <c:v>7.4</c:v>
                </c:pt>
                <c:pt idx="20">
                  <c:v>5.6</c:v>
                </c:pt>
                <c:pt idx="21">
                  <c:v>4.2</c:v>
                </c:pt>
                <c:pt idx="22">
                  <c:v>3.2</c:v>
                </c:pt>
                <c:pt idx="23">
                  <c:v>2.2999999999999998</c:v>
                </c:pt>
                <c:pt idx="24">
                  <c:v>2.9</c:v>
                </c:pt>
                <c:pt idx="25">
                  <c:v>1.8</c:v>
                </c:pt>
                <c:pt idx="26">
                  <c:v>0.9</c:v>
                </c:pt>
                <c:pt idx="27">
                  <c:v>0.5</c:v>
                </c:pt>
                <c:pt idx="28">
                  <c:v>0.2</c:v>
                </c:pt>
                <c:pt idx="29">
                  <c:v>0.1</c:v>
                </c:pt>
              </c:numCache>
            </c:numRef>
          </c:val>
        </c:ser>
        <c:axId val="89346048"/>
        <c:axId val="89347584"/>
      </c:barChart>
      <c:catAx>
        <c:axId val="89346048"/>
        <c:scaling>
          <c:orientation val="minMax"/>
        </c:scaling>
        <c:axPos val="b"/>
        <c:numFmt formatCode="General" sourceLinked="1"/>
        <c:tickLblPos val="nextTo"/>
        <c:crossAx val="89347584"/>
        <c:crosses val="autoZero"/>
        <c:auto val="1"/>
        <c:lblAlgn val="ctr"/>
        <c:lblOffset val="100"/>
      </c:catAx>
      <c:valAx>
        <c:axId val="89347584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Количество участников (%)</a:t>
                </a:r>
              </a:p>
            </c:rich>
          </c:tx>
        </c:title>
        <c:numFmt formatCode="General" sourceLinked="1"/>
        <c:tickLblPos val="nextTo"/>
        <c:crossAx val="89346048"/>
        <c:crosses val="autoZero"/>
        <c:crossBetween val="between"/>
        <c:majorUnit val="1"/>
      </c:valAx>
    </c:plotArea>
    <c:legend>
      <c:legendPos val="b"/>
    </c:legend>
    <c:plotVisOnly val="1"/>
  </c:chart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Распределение первичных баллов  7 класс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Лист1!$A$2</c:f>
              <c:strCache>
                <c:ptCount val="1"/>
                <c:pt idx="0">
                  <c:v>Нижегородская обл.</c:v>
                </c:pt>
              </c:strCache>
            </c:strRef>
          </c:tx>
          <c:cat>
            <c:numRef>
              <c:f>Лист1!$B$1:$AD$1</c:f>
              <c:numCache>
                <c:formatCode>General</c:formatCode>
                <c:ptCount val="29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</c:numCache>
            </c:numRef>
          </c:cat>
          <c:val>
            <c:numRef>
              <c:f>Лист1!$B$2:$AD$2</c:f>
              <c:numCache>
                <c:formatCode>General</c:formatCode>
                <c:ptCount val="29"/>
                <c:pt idx="0">
                  <c:v>0.1</c:v>
                </c:pt>
                <c:pt idx="1">
                  <c:v>0.2</c:v>
                </c:pt>
                <c:pt idx="2">
                  <c:v>0.30000000000000032</c:v>
                </c:pt>
                <c:pt idx="3">
                  <c:v>0.60000000000000064</c:v>
                </c:pt>
                <c:pt idx="4">
                  <c:v>0.60000000000000064</c:v>
                </c:pt>
                <c:pt idx="5">
                  <c:v>0.8</c:v>
                </c:pt>
                <c:pt idx="6">
                  <c:v>1.2</c:v>
                </c:pt>
                <c:pt idx="7">
                  <c:v>1.7</c:v>
                </c:pt>
                <c:pt idx="8">
                  <c:v>1.9000000000000001</c:v>
                </c:pt>
                <c:pt idx="9">
                  <c:v>2.4</c:v>
                </c:pt>
                <c:pt idx="10">
                  <c:v>2.4</c:v>
                </c:pt>
                <c:pt idx="11">
                  <c:v>2.2999999999999998</c:v>
                </c:pt>
                <c:pt idx="12">
                  <c:v>12.4</c:v>
                </c:pt>
                <c:pt idx="13">
                  <c:v>9.3000000000000007</c:v>
                </c:pt>
                <c:pt idx="14">
                  <c:v>8.2000000000000011</c:v>
                </c:pt>
                <c:pt idx="15">
                  <c:v>7.3</c:v>
                </c:pt>
                <c:pt idx="16">
                  <c:v>6.9</c:v>
                </c:pt>
                <c:pt idx="17">
                  <c:v>5.6</c:v>
                </c:pt>
                <c:pt idx="18">
                  <c:v>9.8000000000000007</c:v>
                </c:pt>
                <c:pt idx="19">
                  <c:v>6.8</c:v>
                </c:pt>
                <c:pt idx="20">
                  <c:v>5.0999999999999996</c:v>
                </c:pt>
                <c:pt idx="21">
                  <c:v>3.8</c:v>
                </c:pt>
                <c:pt idx="22">
                  <c:v>3.1</c:v>
                </c:pt>
                <c:pt idx="23">
                  <c:v>2</c:v>
                </c:pt>
                <c:pt idx="24">
                  <c:v>2.4</c:v>
                </c:pt>
                <c:pt idx="25">
                  <c:v>1.3</c:v>
                </c:pt>
                <c:pt idx="26">
                  <c:v>0.8</c:v>
                </c:pt>
                <c:pt idx="27">
                  <c:v>0.30000000000000032</c:v>
                </c:pt>
                <c:pt idx="28">
                  <c:v>0.1</c:v>
                </c:pt>
              </c:numCache>
            </c:numRef>
          </c:val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РФ</c:v>
                </c:pt>
              </c:strCache>
            </c:strRef>
          </c:tx>
          <c:spPr>
            <a:solidFill>
              <a:schemeClr val="tx1"/>
            </a:solidFill>
            <a:ln>
              <a:solidFill>
                <a:schemeClr val="tx1"/>
              </a:solidFill>
            </a:ln>
          </c:spPr>
          <c:cat>
            <c:numRef>
              <c:f>Лист1!$B$1:$AD$1</c:f>
              <c:numCache>
                <c:formatCode>General</c:formatCode>
                <c:ptCount val="29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</c:numCache>
            </c:numRef>
          </c:cat>
          <c:val>
            <c:numRef>
              <c:f>Лист1!$B$3:$AD$3</c:f>
              <c:numCache>
                <c:formatCode>General</c:formatCode>
                <c:ptCount val="29"/>
                <c:pt idx="0">
                  <c:v>0.2</c:v>
                </c:pt>
                <c:pt idx="1">
                  <c:v>0.2</c:v>
                </c:pt>
                <c:pt idx="2">
                  <c:v>0.4</c:v>
                </c:pt>
                <c:pt idx="3">
                  <c:v>0.60000000000000064</c:v>
                </c:pt>
                <c:pt idx="4">
                  <c:v>0.8</c:v>
                </c:pt>
                <c:pt idx="5">
                  <c:v>1</c:v>
                </c:pt>
                <c:pt idx="6">
                  <c:v>1.4</c:v>
                </c:pt>
                <c:pt idx="7">
                  <c:v>1.7</c:v>
                </c:pt>
                <c:pt idx="8">
                  <c:v>2.1</c:v>
                </c:pt>
                <c:pt idx="9">
                  <c:v>2.5</c:v>
                </c:pt>
                <c:pt idx="10">
                  <c:v>2.7</c:v>
                </c:pt>
                <c:pt idx="11">
                  <c:v>2.6</c:v>
                </c:pt>
                <c:pt idx="12">
                  <c:v>11.2</c:v>
                </c:pt>
                <c:pt idx="13">
                  <c:v>9.4</c:v>
                </c:pt>
                <c:pt idx="14">
                  <c:v>8.1</c:v>
                </c:pt>
                <c:pt idx="15">
                  <c:v>7.2</c:v>
                </c:pt>
                <c:pt idx="16">
                  <c:v>6.3</c:v>
                </c:pt>
                <c:pt idx="17">
                  <c:v>5</c:v>
                </c:pt>
                <c:pt idx="18">
                  <c:v>9.9</c:v>
                </c:pt>
                <c:pt idx="19">
                  <c:v>7.2</c:v>
                </c:pt>
                <c:pt idx="20">
                  <c:v>5.3</c:v>
                </c:pt>
                <c:pt idx="21">
                  <c:v>3.9</c:v>
                </c:pt>
                <c:pt idx="22">
                  <c:v>2.9</c:v>
                </c:pt>
                <c:pt idx="23">
                  <c:v>1.9000000000000001</c:v>
                </c:pt>
                <c:pt idx="24">
                  <c:v>2.6</c:v>
                </c:pt>
                <c:pt idx="25">
                  <c:v>1.5</c:v>
                </c:pt>
                <c:pt idx="26">
                  <c:v>0.8</c:v>
                </c:pt>
                <c:pt idx="27">
                  <c:v>0.30000000000000032</c:v>
                </c:pt>
                <c:pt idx="28">
                  <c:v>0.1</c:v>
                </c:pt>
              </c:numCache>
            </c:numRef>
          </c:val>
        </c:ser>
        <c:axId val="89360640"/>
        <c:axId val="89366912"/>
      </c:barChart>
      <c:catAx>
        <c:axId val="8936064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Баллы</a:t>
                </a:r>
              </a:p>
            </c:rich>
          </c:tx>
        </c:title>
        <c:numFmt formatCode="General" sourceLinked="1"/>
        <c:tickLblPos val="nextTo"/>
        <c:crossAx val="89366912"/>
        <c:crosses val="autoZero"/>
        <c:auto val="1"/>
        <c:lblAlgn val="ctr"/>
        <c:lblOffset val="100"/>
      </c:catAx>
      <c:valAx>
        <c:axId val="89366912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Количество участников %</a:t>
                </a:r>
              </a:p>
            </c:rich>
          </c:tx>
        </c:title>
        <c:numFmt formatCode="General" sourceLinked="1"/>
        <c:tickLblPos val="nextTo"/>
        <c:crossAx val="89360640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200"/>
              <a:t>Распределение первичных</a:t>
            </a:r>
            <a:r>
              <a:rPr lang="ru-RU" sz="1200" baseline="0"/>
              <a:t> баллов 8 класс</a:t>
            </a:r>
            <a:endParaRPr lang="ru-RU" sz="1200"/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Лист1!$A$3</c:f>
              <c:strCache>
                <c:ptCount val="1"/>
                <c:pt idx="0">
                  <c:v>Нижегородская обл.</c:v>
                </c:pt>
              </c:strCache>
            </c:strRef>
          </c:tx>
          <c:cat>
            <c:numRef>
              <c:f>Лист1!$B$2:$AD$2</c:f>
              <c:numCache>
                <c:formatCode>General</c:formatCode>
                <c:ptCount val="29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</c:numCache>
            </c:numRef>
          </c:cat>
          <c:val>
            <c:numRef>
              <c:f>Лист1!$B$3:$AD$3</c:f>
              <c:numCache>
                <c:formatCode>General</c:formatCode>
                <c:ptCount val="29"/>
                <c:pt idx="0">
                  <c:v>0.1</c:v>
                </c:pt>
                <c:pt idx="1">
                  <c:v>0.2</c:v>
                </c:pt>
                <c:pt idx="2">
                  <c:v>0.5</c:v>
                </c:pt>
                <c:pt idx="3">
                  <c:v>0.8</c:v>
                </c:pt>
                <c:pt idx="4">
                  <c:v>1.3</c:v>
                </c:pt>
                <c:pt idx="5">
                  <c:v>1.6</c:v>
                </c:pt>
                <c:pt idx="6">
                  <c:v>2</c:v>
                </c:pt>
                <c:pt idx="7">
                  <c:v>2.2999999999999998</c:v>
                </c:pt>
                <c:pt idx="8">
                  <c:v>2.6</c:v>
                </c:pt>
                <c:pt idx="9">
                  <c:v>2.2999999999999998</c:v>
                </c:pt>
                <c:pt idx="10">
                  <c:v>11.2</c:v>
                </c:pt>
                <c:pt idx="11">
                  <c:v>8</c:v>
                </c:pt>
                <c:pt idx="12">
                  <c:v>7.7</c:v>
                </c:pt>
                <c:pt idx="13">
                  <c:v>6.7</c:v>
                </c:pt>
                <c:pt idx="14">
                  <c:v>6.9</c:v>
                </c:pt>
                <c:pt idx="15">
                  <c:v>6</c:v>
                </c:pt>
                <c:pt idx="16">
                  <c:v>5.0999999999999996</c:v>
                </c:pt>
                <c:pt idx="17">
                  <c:v>7.8</c:v>
                </c:pt>
                <c:pt idx="18">
                  <c:v>6.2</c:v>
                </c:pt>
                <c:pt idx="19">
                  <c:v>4.9000000000000004</c:v>
                </c:pt>
                <c:pt idx="20">
                  <c:v>4</c:v>
                </c:pt>
                <c:pt idx="21">
                  <c:v>3.2</c:v>
                </c:pt>
                <c:pt idx="22">
                  <c:v>2.2999999999999998</c:v>
                </c:pt>
                <c:pt idx="23">
                  <c:v>2.7</c:v>
                </c:pt>
                <c:pt idx="24">
                  <c:v>1.5</c:v>
                </c:pt>
                <c:pt idx="25">
                  <c:v>1.1000000000000001</c:v>
                </c:pt>
                <c:pt idx="26">
                  <c:v>0.60000000000000064</c:v>
                </c:pt>
                <c:pt idx="27">
                  <c:v>0.30000000000000032</c:v>
                </c:pt>
                <c:pt idx="28">
                  <c:v>0.1</c:v>
                </c:pt>
              </c:numCache>
            </c:numRef>
          </c:val>
        </c:ser>
        <c:ser>
          <c:idx val="1"/>
          <c:order val="1"/>
          <c:tx>
            <c:strRef>
              <c:f>Лист1!$A$4</c:f>
              <c:strCache>
                <c:ptCount val="1"/>
                <c:pt idx="0">
                  <c:v>РФ</c:v>
                </c:pt>
              </c:strCache>
            </c:strRef>
          </c:tx>
          <c:spPr>
            <a:solidFill>
              <a:schemeClr val="tx1"/>
            </a:solidFill>
            <a:ln>
              <a:solidFill>
                <a:schemeClr val="tx1"/>
              </a:solidFill>
            </a:ln>
          </c:spPr>
          <c:cat>
            <c:numRef>
              <c:f>Лист1!$B$2:$AD$2</c:f>
              <c:numCache>
                <c:formatCode>General</c:formatCode>
                <c:ptCount val="29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</c:numCache>
            </c:numRef>
          </c:cat>
          <c:val>
            <c:numRef>
              <c:f>Лист1!$B$4:$AD$4</c:f>
              <c:numCache>
                <c:formatCode>General</c:formatCode>
                <c:ptCount val="29"/>
                <c:pt idx="0">
                  <c:v>0.1</c:v>
                </c:pt>
                <c:pt idx="1">
                  <c:v>0.2</c:v>
                </c:pt>
                <c:pt idx="2">
                  <c:v>0.5</c:v>
                </c:pt>
                <c:pt idx="3">
                  <c:v>0.9</c:v>
                </c:pt>
                <c:pt idx="4">
                  <c:v>1.3</c:v>
                </c:pt>
                <c:pt idx="5">
                  <c:v>1.8</c:v>
                </c:pt>
                <c:pt idx="6">
                  <c:v>2.2000000000000002</c:v>
                </c:pt>
                <c:pt idx="7">
                  <c:v>2.5</c:v>
                </c:pt>
                <c:pt idx="8">
                  <c:v>2.6</c:v>
                </c:pt>
                <c:pt idx="9">
                  <c:v>2.6</c:v>
                </c:pt>
                <c:pt idx="10">
                  <c:v>10.5</c:v>
                </c:pt>
                <c:pt idx="11">
                  <c:v>8.5</c:v>
                </c:pt>
                <c:pt idx="12">
                  <c:v>7.6</c:v>
                </c:pt>
                <c:pt idx="13">
                  <c:v>6.9</c:v>
                </c:pt>
                <c:pt idx="14">
                  <c:v>6.2</c:v>
                </c:pt>
                <c:pt idx="15">
                  <c:v>5.4</c:v>
                </c:pt>
                <c:pt idx="16">
                  <c:v>4.5</c:v>
                </c:pt>
                <c:pt idx="17">
                  <c:v>8.7000000000000011</c:v>
                </c:pt>
                <c:pt idx="18">
                  <c:v>6.8</c:v>
                </c:pt>
                <c:pt idx="19">
                  <c:v>5</c:v>
                </c:pt>
                <c:pt idx="20">
                  <c:v>3.8</c:v>
                </c:pt>
                <c:pt idx="21">
                  <c:v>2.9</c:v>
                </c:pt>
                <c:pt idx="22">
                  <c:v>2.1</c:v>
                </c:pt>
                <c:pt idx="23">
                  <c:v>2.5</c:v>
                </c:pt>
                <c:pt idx="24">
                  <c:v>1.6</c:v>
                </c:pt>
                <c:pt idx="25">
                  <c:v>1</c:v>
                </c:pt>
                <c:pt idx="26">
                  <c:v>0.5</c:v>
                </c:pt>
                <c:pt idx="27">
                  <c:v>0.30000000000000032</c:v>
                </c:pt>
                <c:pt idx="28">
                  <c:v>0.1</c:v>
                </c:pt>
              </c:numCache>
            </c:numRef>
          </c:val>
        </c:ser>
        <c:axId val="89621632"/>
        <c:axId val="89623552"/>
      </c:barChart>
      <c:catAx>
        <c:axId val="89621632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Баллы</a:t>
                </a:r>
              </a:p>
            </c:rich>
          </c:tx>
        </c:title>
        <c:numFmt formatCode="General" sourceLinked="1"/>
        <c:tickLblPos val="nextTo"/>
        <c:crossAx val="89623552"/>
        <c:crosses val="autoZero"/>
        <c:auto val="1"/>
        <c:lblAlgn val="ctr"/>
        <c:lblOffset val="100"/>
      </c:catAx>
      <c:valAx>
        <c:axId val="89623552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Количество участников %</a:t>
                </a:r>
              </a:p>
            </c:rich>
          </c:tx>
        </c:title>
        <c:numFmt formatCode="General" sourceLinked="1"/>
        <c:tickLblPos val="nextTo"/>
        <c:crossAx val="89621632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0663111334190796"/>
          <c:y val="0.87016103632208108"/>
          <c:w val="0.38673777331618431"/>
          <c:h val="7.7775971551943976E-2"/>
        </c:manualLayout>
      </c:layout>
    </c:legend>
    <c:plotVisOnly val="1"/>
  </c:chart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Распределение первичных баллов 9 класс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Лист1!$A$2</c:f>
              <c:strCache>
                <c:ptCount val="1"/>
                <c:pt idx="0">
                  <c:v>Нижегородская обл.</c:v>
                </c:pt>
              </c:strCache>
            </c:strRef>
          </c:tx>
          <c:cat>
            <c:numRef>
              <c:f>Лист1!$B$1:$AK$1</c:f>
              <c:numCache>
                <c:formatCode>General</c:formatCode>
                <c:ptCount val="3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  <c:pt idx="33">
                  <c:v>33</c:v>
                </c:pt>
                <c:pt idx="34">
                  <c:v>34</c:v>
                </c:pt>
                <c:pt idx="35">
                  <c:v>35</c:v>
                </c:pt>
              </c:numCache>
            </c:numRef>
          </c:cat>
          <c:val>
            <c:numRef>
              <c:f>Лист1!$B$2:$AK$2</c:f>
              <c:numCache>
                <c:formatCode>General</c:formatCode>
                <c:ptCount val="36"/>
                <c:pt idx="0">
                  <c:v>0</c:v>
                </c:pt>
                <c:pt idx="1">
                  <c:v>0</c:v>
                </c:pt>
                <c:pt idx="2">
                  <c:v>0.2</c:v>
                </c:pt>
                <c:pt idx="3">
                  <c:v>0.1</c:v>
                </c:pt>
                <c:pt idx="4">
                  <c:v>0.30000000000000032</c:v>
                </c:pt>
                <c:pt idx="5">
                  <c:v>0.60000000000000064</c:v>
                </c:pt>
                <c:pt idx="6">
                  <c:v>0.9</c:v>
                </c:pt>
                <c:pt idx="7">
                  <c:v>1</c:v>
                </c:pt>
                <c:pt idx="8">
                  <c:v>1.5</c:v>
                </c:pt>
                <c:pt idx="9">
                  <c:v>1.9000000000000001</c:v>
                </c:pt>
                <c:pt idx="10">
                  <c:v>1.1000000000000001</c:v>
                </c:pt>
                <c:pt idx="11">
                  <c:v>1.9000000000000001</c:v>
                </c:pt>
                <c:pt idx="12">
                  <c:v>1.8</c:v>
                </c:pt>
                <c:pt idx="13">
                  <c:v>9.3000000000000007</c:v>
                </c:pt>
                <c:pt idx="14">
                  <c:v>7.2</c:v>
                </c:pt>
                <c:pt idx="15">
                  <c:v>6.4</c:v>
                </c:pt>
                <c:pt idx="16">
                  <c:v>5.4</c:v>
                </c:pt>
                <c:pt idx="17">
                  <c:v>4.9000000000000004</c:v>
                </c:pt>
                <c:pt idx="18">
                  <c:v>5.3</c:v>
                </c:pt>
                <c:pt idx="19">
                  <c:v>5.2</c:v>
                </c:pt>
                <c:pt idx="20">
                  <c:v>4.2</c:v>
                </c:pt>
                <c:pt idx="21">
                  <c:v>8.3000000000000007</c:v>
                </c:pt>
                <c:pt idx="22">
                  <c:v>6.6</c:v>
                </c:pt>
                <c:pt idx="23">
                  <c:v>5.8</c:v>
                </c:pt>
                <c:pt idx="24">
                  <c:v>4</c:v>
                </c:pt>
                <c:pt idx="25">
                  <c:v>3.4</c:v>
                </c:pt>
                <c:pt idx="26">
                  <c:v>3.1</c:v>
                </c:pt>
                <c:pt idx="27">
                  <c:v>2.2000000000000002</c:v>
                </c:pt>
                <c:pt idx="28">
                  <c:v>1.8</c:v>
                </c:pt>
                <c:pt idx="29">
                  <c:v>2.2000000000000002</c:v>
                </c:pt>
                <c:pt idx="30">
                  <c:v>1.5</c:v>
                </c:pt>
                <c:pt idx="31">
                  <c:v>0.8</c:v>
                </c:pt>
                <c:pt idx="32">
                  <c:v>0.60000000000000064</c:v>
                </c:pt>
                <c:pt idx="33">
                  <c:v>0.2</c:v>
                </c:pt>
                <c:pt idx="34">
                  <c:v>0.1</c:v>
                </c:pt>
                <c:pt idx="35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РФ</c:v>
                </c:pt>
              </c:strCache>
            </c:strRef>
          </c:tx>
          <c:spPr>
            <a:solidFill>
              <a:schemeClr val="tx1"/>
            </a:solidFill>
          </c:spPr>
          <c:cat>
            <c:numRef>
              <c:f>Лист1!$B$1:$AK$1</c:f>
              <c:numCache>
                <c:formatCode>General</c:formatCode>
                <c:ptCount val="36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  <c:pt idx="33">
                  <c:v>33</c:v>
                </c:pt>
                <c:pt idx="34">
                  <c:v>34</c:v>
                </c:pt>
                <c:pt idx="35">
                  <c:v>35</c:v>
                </c:pt>
              </c:numCache>
            </c:numRef>
          </c:cat>
          <c:val>
            <c:numRef>
              <c:f>Лист1!$B$3:$AK$3</c:f>
              <c:numCache>
                <c:formatCode>General</c:formatCode>
                <c:ptCount val="36"/>
                <c:pt idx="0">
                  <c:v>0.1</c:v>
                </c:pt>
                <c:pt idx="1">
                  <c:v>0.1</c:v>
                </c:pt>
                <c:pt idx="2">
                  <c:v>0.2</c:v>
                </c:pt>
                <c:pt idx="3">
                  <c:v>0.30000000000000032</c:v>
                </c:pt>
                <c:pt idx="4">
                  <c:v>0.5</c:v>
                </c:pt>
                <c:pt idx="5">
                  <c:v>0.70000000000000062</c:v>
                </c:pt>
                <c:pt idx="6">
                  <c:v>1</c:v>
                </c:pt>
                <c:pt idx="7">
                  <c:v>1.3</c:v>
                </c:pt>
                <c:pt idx="8">
                  <c:v>1.5</c:v>
                </c:pt>
                <c:pt idx="9">
                  <c:v>1.8</c:v>
                </c:pt>
                <c:pt idx="10">
                  <c:v>2</c:v>
                </c:pt>
                <c:pt idx="11">
                  <c:v>2</c:v>
                </c:pt>
                <c:pt idx="12">
                  <c:v>2.1</c:v>
                </c:pt>
                <c:pt idx="13">
                  <c:v>8.5</c:v>
                </c:pt>
                <c:pt idx="14">
                  <c:v>6.9</c:v>
                </c:pt>
                <c:pt idx="15">
                  <c:v>6.1</c:v>
                </c:pt>
                <c:pt idx="16">
                  <c:v>5.8</c:v>
                </c:pt>
                <c:pt idx="17">
                  <c:v>5.6</c:v>
                </c:pt>
                <c:pt idx="18">
                  <c:v>5.3</c:v>
                </c:pt>
                <c:pt idx="19">
                  <c:v>4.9000000000000004</c:v>
                </c:pt>
                <c:pt idx="20">
                  <c:v>4.2</c:v>
                </c:pt>
                <c:pt idx="21">
                  <c:v>7.9</c:v>
                </c:pt>
                <c:pt idx="22">
                  <c:v>6.2</c:v>
                </c:pt>
                <c:pt idx="23">
                  <c:v>5.0999999999999996</c:v>
                </c:pt>
                <c:pt idx="24">
                  <c:v>4.2</c:v>
                </c:pt>
                <c:pt idx="25">
                  <c:v>3.5</c:v>
                </c:pt>
                <c:pt idx="26">
                  <c:v>2.9</c:v>
                </c:pt>
                <c:pt idx="27">
                  <c:v>2.2000000000000002</c:v>
                </c:pt>
                <c:pt idx="28">
                  <c:v>1.6</c:v>
                </c:pt>
                <c:pt idx="29">
                  <c:v>2.2000000000000002</c:v>
                </c:pt>
                <c:pt idx="30">
                  <c:v>1.4</c:v>
                </c:pt>
                <c:pt idx="31">
                  <c:v>0.9</c:v>
                </c:pt>
                <c:pt idx="32">
                  <c:v>0.5</c:v>
                </c:pt>
                <c:pt idx="33">
                  <c:v>0.30000000000000032</c:v>
                </c:pt>
                <c:pt idx="34">
                  <c:v>0.1</c:v>
                </c:pt>
                <c:pt idx="35">
                  <c:v>0.1</c:v>
                </c:pt>
              </c:numCache>
            </c:numRef>
          </c:val>
        </c:ser>
        <c:axId val="89726976"/>
        <c:axId val="89728512"/>
      </c:barChart>
      <c:catAx>
        <c:axId val="89726976"/>
        <c:scaling>
          <c:orientation val="minMax"/>
        </c:scaling>
        <c:axPos val="b"/>
        <c:numFmt formatCode="General" sourceLinked="1"/>
        <c:tickLblPos val="nextTo"/>
        <c:crossAx val="89728512"/>
        <c:crosses val="autoZero"/>
        <c:auto val="1"/>
        <c:lblAlgn val="ctr"/>
        <c:lblOffset val="100"/>
        <c:tickLblSkip val="1"/>
      </c:catAx>
      <c:valAx>
        <c:axId val="89728512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Количество участников %</a:t>
                </a:r>
              </a:p>
            </c:rich>
          </c:tx>
        </c:title>
        <c:numFmt formatCode="General" sourceLinked="1"/>
        <c:tickLblPos val="nextTo"/>
        <c:crossAx val="89726976"/>
        <c:crosses val="autoZero"/>
        <c:crossBetween val="between"/>
        <c:majorUnit val="1"/>
      </c:valAx>
    </c:plotArea>
    <c:legend>
      <c:legendPos val="b"/>
    </c:legend>
    <c:plotVisOnly val="1"/>
  </c:chart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Распределение первичных баллов  11 класс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Лист1!$A$4</c:f>
              <c:strCache>
                <c:ptCount val="1"/>
                <c:pt idx="0">
                  <c:v>Нижегородская обл.</c:v>
                </c:pt>
              </c:strCache>
            </c:strRef>
          </c:tx>
          <c:cat>
            <c:numRef>
              <c:f>Лист1!$B$3:$AH$3</c:f>
              <c:numCache>
                <c:formatCode>General</c:formatCode>
                <c:ptCount val="33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</c:numCache>
            </c:numRef>
          </c:cat>
          <c:val>
            <c:numRef>
              <c:f>Лист1!$B$4:$AH$4</c:f>
              <c:numCache>
                <c:formatCode>General</c:formatCode>
                <c:ptCount val="33"/>
                <c:pt idx="0">
                  <c:v>3.3</c:v>
                </c:pt>
                <c:pt idx="1">
                  <c:v>0</c:v>
                </c:pt>
                <c:pt idx="2">
                  <c:v>0</c:v>
                </c:pt>
                <c:pt idx="3">
                  <c:v>0.30000000000000032</c:v>
                </c:pt>
                <c:pt idx="4">
                  <c:v>0</c:v>
                </c:pt>
                <c:pt idx="5">
                  <c:v>0.30000000000000032</c:v>
                </c:pt>
                <c:pt idx="6">
                  <c:v>0.5</c:v>
                </c:pt>
                <c:pt idx="7">
                  <c:v>0.30000000000000032</c:v>
                </c:pt>
                <c:pt idx="8">
                  <c:v>0.5</c:v>
                </c:pt>
                <c:pt idx="9">
                  <c:v>0.5</c:v>
                </c:pt>
                <c:pt idx="10">
                  <c:v>0.30000000000000032</c:v>
                </c:pt>
                <c:pt idx="11">
                  <c:v>3.4</c:v>
                </c:pt>
                <c:pt idx="12">
                  <c:v>3.1</c:v>
                </c:pt>
                <c:pt idx="13">
                  <c:v>5</c:v>
                </c:pt>
                <c:pt idx="14">
                  <c:v>4.8</c:v>
                </c:pt>
                <c:pt idx="15">
                  <c:v>4.8</c:v>
                </c:pt>
                <c:pt idx="16">
                  <c:v>6.9</c:v>
                </c:pt>
                <c:pt idx="17">
                  <c:v>5.0999999999999996</c:v>
                </c:pt>
                <c:pt idx="18">
                  <c:v>8.6</c:v>
                </c:pt>
                <c:pt idx="19">
                  <c:v>5.0999999999999996</c:v>
                </c:pt>
                <c:pt idx="20">
                  <c:v>4.4000000000000004</c:v>
                </c:pt>
                <c:pt idx="21">
                  <c:v>5.8</c:v>
                </c:pt>
                <c:pt idx="22">
                  <c:v>6.1</c:v>
                </c:pt>
                <c:pt idx="23">
                  <c:v>4.7</c:v>
                </c:pt>
                <c:pt idx="24">
                  <c:v>7.2</c:v>
                </c:pt>
                <c:pt idx="25">
                  <c:v>5.3</c:v>
                </c:pt>
                <c:pt idx="26">
                  <c:v>4.5</c:v>
                </c:pt>
                <c:pt idx="27">
                  <c:v>3.3</c:v>
                </c:pt>
                <c:pt idx="28">
                  <c:v>3</c:v>
                </c:pt>
                <c:pt idx="29">
                  <c:v>2.2999999999999998</c:v>
                </c:pt>
                <c:pt idx="30">
                  <c:v>0.5</c:v>
                </c:pt>
                <c:pt idx="31">
                  <c:v>0.30000000000000032</c:v>
                </c:pt>
                <c:pt idx="32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Лист1!$A$5</c:f>
              <c:strCache>
                <c:ptCount val="1"/>
                <c:pt idx="0">
                  <c:v>Вся выборка</c:v>
                </c:pt>
              </c:strCache>
            </c:strRef>
          </c:tx>
          <c:spPr>
            <a:solidFill>
              <a:schemeClr val="tx1"/>
            </a:solidFill>
          </c:spPr>
          <c:cat>
            <c:numRef>
              <c:f>Лист1!$B$3:$AH$3</c:f>
              <c:numCache>
                <c:formatCode>General</c:formatCode>
                <c:ptCount val="33"/>
                <c:pt idx="0">
                  <c:v>0</c:v>
                </c:pt>
                <c:pt idx="1">
                  <c:v>1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</c:v>
                </c:pt>
                <c:pt idx="14">
                  <c:v>14</c:v>
                </c:pt>
                <c:pt idx="15">
                  <c:v>15</c:v>
                </c:pt>
                <c:pt idx="16">
                  <c:v>16</c:v>
                </c:pt>
                <c:pt idx="17">
                  <c:v>17</c:v>
                </c:pt>
                <c:pt idx="18">
                  <c:v>18</c:v>
                </c:pt>
                <c:pt idx="19">
                  <c:v>19</c:v>
                </c:pt>
                <c:pt idx="20">
                  <c:v>20</c:v>
                </c:pt>
                <c:pt idx="21">
                  <c:v>21</c:v>
                </c:pt>
                <c:pt idx="22">
                  <c:v>22</c:v>
                </c:pt>
                <c:pt idx="23">
                  <c:v>23</c:v>
                </c:pt>
                <c:pt idx="24">
                  <c:v>24</c:v>
                </c:pt>
                <c:pt idx="25">
                  <c:v>25</c:v>
                </c:pt>
                <c:pt idx="26">
                  <c:v>26</c:v>
                </c:pt>
                <c:pt idx="27">
                  <c:v>27</c:v>
                </c:pt>
                <c:pt idx="28">
                  <c:v>28</c:v>
                </c:pt>
                <c:pt idx="29">
                  <c:v>29</c:v>
                </c:pt>
                <c:pt idx="30">
                  <c:v>30</c:v>
                </c:pt>
                <c:pt idx="31">
                  <c:v>31</c:v>
                </c:pt>
                <c:pt idx="32">
                  <c:v>32</c:v>
                </c:pt>
              </c:numCache>
            </c:numRef>
          </c:cat>
          <c:val>
            <c:numRef>
              <c:f>Лист1!$B$5:$AH$5</c:f>
              <c:numCache>
                <c:formatCode>General</c:formatCode>
                <c:ptCount val="33"/>
                <c:pt idx="0">
                  <c:v>0.1</c:v>
                </c:pt>
                <c:pt idx="1">
                  <c:v>0</c:v>
                </c:pt>
                <c:pt idx="2">
                  <c:v>0.1</c:v>
                </c:pt>
                <c:pt idx="3">
                  <c:v>0.2</c:v>
                </c:pt>
                <c:pt idx="4">
                  <c:v>0.30000000000000032</c:v>
                </c:pt>
                <c:pt idx="5">
                  <c:v>0.4</c:v>
                </c:pt>
                <c:pt idx="6">
                  <c:v>0.5</c:v>
                </c:pt>
                <c:pt idx="7">
                  <c:v>0.60000000000000064</c:v>
                </c:pt>
                <c:pt idx="8">
                  <c:v>0.70000000000000062</c:v>
                </c:pt>
                <c:pt idx="9">
                  <c:v>0.70000000000000062</c:v>
                </c:pt>
                <c:pt idx="10">
                  <c:v>0.70000000000000062</c:v>
                </c:pt>
                <c:pt idx="11">
                  <c:v>4.0999999999999996</c:v>
                </c:pt>
                <c:pt idx="12">
                  <c:v>3.9</c:v>
                </c:pt>
                <c:pt idx="13">
                  <c:v>3.7</c:v>
                </c:pt>
                <c:pt idx="14">
                  <c:v>3.9</c:v>
                </c:pt>
                <c:pt idx="15">
                  <c:v>4.0999999999999996</c:v>
                </c:pt>
                <c:pt idx="16">
                  <c:v>4.3</c:v>
                </c:pt>
                <c:pt idx="17">
                  <c:v>4.4000000000000004</c:v>
                </c:pt>
                <c:pt idx="18">
                  <c:v>8.1</c:v>
                </c:pt>
                <c:pt idx="19">
                  <c:v>7.6</c:v>
                </c:pt>
                <c:pt idx="20">
                  <c:v>6.9</c:v>
                </c:pt>
                <c:pt idx="21">
                  <c:v>6.7</c:v>
                </c:pt>
                <c:pt idx="22">
                  <c:v>6.2</c:v>
                </c:pt>
                <c:pt idx="23">
                  <c:v>5.9</c:v>
                </c:pt>
                <c:pt idx="24">
                  <c:v>5.3</c:v>
                </c:pt>
                <c:pt idx="25">
                  <c:v>6</c:v>
                </c:pt>
                <c:pt idx="26">
                  <c:v>4.7</c:v>
                </c:pt>
                <c:pt idx="27">
                  <c:v>3.5</c:v>
                </c:pt>
                <c:pt idx="28">
                  <c:v>2.7</c:v>
                </c:pt>
                <c:pt idx="29">
                  <c:v>1.8</c:v>
                </c:pt>
                <c:pt idx="30">
                  <c:v>1.1000000000000001</c:v>
                </c:pt>
                <c:pt idx="31">
                  <c:v>0.60000000000000064</c:v>
                </c:pt>
                <c:pt idx="32">
                  <c:v>0.30000000000000032</c:v>
                </c:pt>
              </c:numCache>
            </c:numRef>
          </c:val>
        </c:ser>
        <c:gapWidth val="75"/>
        <c:overlap val="-25"/>
        <c:axId val="89753856"/>
        <c:axId val="89845760"/>
      </c:barChart>
      <c:catAx>
        <c:axId val="89753856"/>
        <c:scaling>
          <c:orientation val="minMax"/>
        </c:scaling>
        <c:axPos val="b"/>
        <c:numFmt formatCode="General" sourceLinked="1"/>
        <c:majorTickMark val="none"/>
        <c:tickLblPos val="nextTo"/>
        <c:crossAx val="89845760"/>
        <c:crosses val="autoZero"/>
        <c:auto val="1"/>
        <c:lblAlgn val="ctr"/>
        <c:lblOffset val="100"/>
      </c:catAx>
      <c:valAx>
        <c:axId val="89845760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Кол-во учащихся (%)</a:t>
                </a:r>
              </a:p>
            </c:rich>
          </c:tx>
        </c:title>
        <c:numFmt formatCode="General" sourceLinked="1"/>
        <c:majorTickMark val="none"/>
        <c:tickLblPos val="nextTo"/>
        <c:spPr>
          <a:ln w="9525">
            <a:noFill/>
          </a:ln>
        </c:spPr>
        <c:crossAx val="89753856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400" baseline="0"/>
              <a:t>Достижение планируемых результатов 6 класс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Лист1!$B$2</c:f>
              <c:strCache>
                <c:ptCount val="1"/>
                <c:pt idx="0">
                  <c:v>Нижегородская обл.</c:v>
                </c:pt>
              </c:strCache>
            </c:strRef>
          </c:tx>
          <c:cat>
            <c:strRef>
              <c:f>Лист1!$A$3:$A$22</c:f>
              <c:strCache>
                <c:ptCount val="20"/>
                <c:pt idx="0">
                  <c:v>1.1.</c:v>
                </c:pt>
                <c:pt idx="1">
                  <c:v>1.2.</c:v>
                </c:pt>
                <c:pt idx="2">
                  <c:v>1.3.</c:v>
                </c:pt>
                <c:pt idx="3">
                  <c:v>2.1.</c:v>
                </c:pt>
                <c:pt idx="4">
                  <c:v>2.2.</c:v>
                </c:pt>
                <c:pt idx="5">
                  <c:v>3.1.</c:v>
                </c:pt>
                <c:pt idx="6">
                  <c:v>3.2.</c:v>
                </c:pt>
                <c:pt idx="7">
                  <c:v>4.1.</c:v>
                </c:pt>
                <c:pt idx="8">
                  <c:v>4.2.</c:v>
                </c:pt>
                <c:pt idx="9">
                  <c:v>4.3.</c:v>
                </c:pt>
                <c:pt idx="10">
                  <c:v>5.</c:v>
                </c:pt>
                <c:pt idx="11">
                  <c:v>6.1.</c:v>
                </c:pt>
                <c:pt idx="12">
                  <c:v>6.2.</c:v>
                </c:pt>
                <c:pt idx="13">
                  <c:v>7.1.</c:v>
                </c:pt>
                <c:pt idx="14">
                  <c:v>7.2.</c:v>
                </c:pt>
                <c:pt idx="15">
                  <c:v>8.</c:v>
                </c:pt>
                <c:pt idx="16">
                  <c:v>9.</c:v>
                </c:pt>
                <c:pt idx="17">
                  <c:v>10К1</c:v>
                </c:pt>
                <c:pt idx="18">
                  <c:v>10К2</c:v>
                </c:pt>
                <c:pt idx="19">
                  <c:v>10К3</c:v>
                </c:pt>
              </c:strCache>
            </c:strRef>
          </c:cat>
          <c:val>
            <c:numRef>
              <c:f>Лист1!$B$3:$B$22</c:f>
              <c:numCache>
                <c:formatCode>General</c:formatCode>
                <c:ptCount val="20"/>
                <c:pt idx="0">
                  <c:v>97.59</c:v>
                </c:pt>
                <c:pt idx="1">
                  <c:v>39.14</c:v>
                </c:pt>
                <c:pt idx="2">
                  <c:v>36.230000000000011</c:v>
                </c:pt>
                <c:pt idx="3">
                  <c:v>73.5</c:v>
                </c:pt>
                <c:pt idx="4">
                  <c:v>37.44</c:v>
                </c:pt>
                <c:pt idx="5">
                  <c:v>73.02</c:v>
                </c:pt>
                <c:pt idx="6">
                  <c:v>43.760000000000012</c:v>
                </c:pt>
                <c:pt idx="7">
                  <c:v>54.720000000000013</c:v>
                </c:pt>
                <c:pt idx="8">
                  <c:v>46.57</c:v>
                </c:pt>
                <c:pt idx="9">
                  <c:v>61.260000000000012</c:v>
                </c:pt>
                <c:pt idx="10">
                  <c:v>71.45</c:v>
                </c:pt>
                <c:pt idx="11">
                  <c:v>72.510000000000005</c:v>
                </c:pt>
                <c:pt idx="12">
                  <c:v>43.78</c:v>
                </c:pt>
                <c:pt idx="13">
                  <c:v>58.98</c:v>
                </c:pt>
                <c:pt idx="14">
                  <c:v>25.51</c:v>
                </c:pt>
                <c:pt idx="15">
                  <c:v>44.91</c:v>
                </c:pt>
                <c:pt idx="16">
                  <c:v>70.040000000000006</c:v>
                </c:pt>
                <c:pt idx="17">
                  <c:v>80.209999999999994</c:v>
                </c:pt>
                <c:pt idx="18">
                  <c:v>69.34</c:v>
                </c:pt>
                <c:pt idx="19">
                  <c:v>38.46</c:v>
                </c:pt>
              </c:numCache>
            </c:numRef>
          </c:val>
        </c:ser>
        <c:ser>
          <c:idx val="1"/>
          <c:order val="1"/>
          <c:tx>
            <c:strRef>
              <c:f>Лист1!$C$2</c:f>
              <c:strCache>
                <c:ptCount val="1"/>
                <c:pt idx="0">
                  <c:v>РФ</c:v>
                </c:pt>
              </c:strCache>
            </c:strRef>
          </c:tx>
          <c:spPr>
            <a:solidFill>
              <a:sysClr val="windowText" lastClr="000000"/>
            </a:solidFill>
          </c:spPr>
          <c:cat>
            <c:strRef>
              <c:f>Лист1!$A$3:$A$22</c:f>
              <c:strCache>
                <c:ptCount val="20"/>
                <c:pt idx="0">
                  <c:v>1.1.</c:v>
                </c:pt>
                <c:pt idx="1">
                  <c:v>1.2.</c:v>
                </c:pt>
                <c:pt idx="2">
                  <c:v>1.3.</c:v>
                </c:pt>
                <c:pt idx="3">
                  <c:v>2.1.</c:v>
                </c:pt>
                <c:pt idx="4">
                  <c:v>2.2.</c:v>
                </c:pt>
                <c:pt idx="5">
                  <c:v>3.1.</c:v>
                </c:pt>
                <c:pt idx="6">
                  <c:v>3.2.</c:v>
                </c:pt>
                <c:pt idx="7">
                  <c:v>4.1.</c:v>
                </c:pt>
                <c:pt idx="8">
                  <c:v>4.2.</c:v>
                </c:pt>
                <c:pt idx="9">
                  <c:v>4.3.</c:v>
                </c:pt>
                <c:pt idx="10">
                  <c:v>5.</c:v>
                </c:pt>
                <c:pt idx="11">
                  <c:v>6.1.</c:v>
                </c:pt>
                <c:pt idx="12">
                  <c:v>6.2.</c:v>
                </c:pt>
                <c:pt idx="13">
                  <c:v>7.1.</c:v>
                </c:pt>
                <c:pt idx="14">
                  <c:v>7.2.</c:v>
                </c:pt>
                <c:pt idx="15">
                  <c:v>8.</c:v>
                </c:pt>
                <c:pt idx="16">
                  <c:v>9.</c:v>
                </c:pt>
                <c:pt idx="17">
                  <c:v>10К1</c:v>
                </c:pt>
                <c:pt idx="18">
                  <c:v>10К2</c:v>
                </c:pt>
                <c:pt idx="19">
                  <c:v>10К3</c:v>
                </c:pt>
              </c:strCache>
            </c:strRef>
          </c:cat>
          <c:val>
            <c:numRef>
              <c:f>Лист1!$C$3:$C$22</c:f>
              <c:numCache>
                <c:formatCode>General</c:formatCode>
                <c:ptCount val="20"/>
                <c:pt idx="0">
                  <c:v>96.88</c:v>
                </c:pt>
                <c:pt idx="1">
                  <c:v>38.349999999999994</c:v>
                </c:pt>
                <c:pt idx="2">
                  <c:v>34.49</c:v>
                </c:pt>
                <c:pt idx="3">
                  <c:v>71.73</c:v>
                </c:pt>
                <c:pt idx="4">
                  <c:v>42.9</c:v>
                </c:pt>
                <c:pt idx="5">
                  <c:v>69.569999999999993</c:v>
                </c:pt>
                <c:pt idx="6">
                  <c:v>44.21</c:v>
                </c:pt>
                <c:pt idx="7">
                  <c:v>57.05</c:v>
                </c:pt>
                <c:pt idx="8">
                  <c:v>52.27</c:v>
                </c:pt>
                <c:pt idx="9">
                  <c:v>61.87</c:v>
                </c:pt>
                <c:pt idx="10">
                  <c:v>67.239999999999995</c:v>
                </c:pt>
                <c:pt idx="11">
                  <c:v>71.849999999999994</c:v>
                </c:pt>
                <c:pt idx="12">
                  <c:v>45.1</c:v>
                </c:pt>
                <c:pt idx="13">
                  <c:v>57.86</c:v>
                </c:pt>
                <c:pt idx="14">
                  <c:v>25.779999999999987</c:v>
                </c:pt>
                <c:pt idx="15">
                  <c:v>44.99</c:v>
                </c:pt>
                <c:pt idx="16">
                  <c:v>68.31</c:v>
                </c:pt>
                <c:pt idx="17">
                  <c:v>80.09</c:v>
                </c:pt>
                <c:pt idx="18">
                  <c:v>68.790000000000006</c:v>
                </c:pt>
                <c:pt idx="19">
                  <c:v>40.5</c:v>
                </c:pt>
              </c:numCache>
            </c:numRef>
          </c:val>
        </c:ser>
        <c:axId val="90579712"/>
        <c:axId val="90581632"/>
      </c:barChart>
      <c:catAx>
        <c:axId val="90579712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№ задания</a:t>
                </a:r>
              </a:p>
            </c:rich>
          </c:tx>
        </c:title>
        <c:tickLblPos val="nextTo"/>
        <c:crossAx val="90581632"/>
        <c:crosses val="autoZero"/>
        <c:auto val="1"/>
        <c:lblAlgn val="ctr"/>
        <c:lblOffset val="100"/>
      </c:catAx>
      <c:valAx>
        <c:axId val="90581632"/>
        <c:scaling>
          <c:orientation val="minMax"/>
          <c:max val="100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% выполнения заданий</a:t>
                </a:r>
              </a:p>
            </c:rich>
          </c:tx>
        </c:title>
        <c:numFmt formatCode="General" sourceLinked="1"/>
        <c:tickLblPos val="nextTo"/>
        <c:crossAx val="90579712"/>
        <c:crosses val="autoZero"/>
        <c:crossBetween val="between"/>
        <c:majorUnit val="10"/>
      </c:valAx>
    </c:plotArea>
    <c:legend>
      <c:legendPos val="b"/>
      <c:layout>
        <c:manualLayout>
          <c:xMode val="edge"/>
          <c:yMode val="edge"/>
          <c:x val="0.34971942368283537"/>
          <c:y val="0.85230842238470783"/>
          <c:w val="0.30056099009917386"/>
          <c:h val="8.5191577615298095E-2"/>
        </c:manualLayout>
      </c:layout>
    </c:legend>
    <c:plotVisOnly val="1"/>
  </c:chart>
  <c:externalData r:id="rId1"/>
</c:chartSpace>
</file>

<file path=word/charts/chart1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Достижение планируемых результатов 7 класс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Нижегородская область</c:v>
                </c:pt>
              </c:strCache>
            </c:strRef>
          </c:tx>
          <c:cat>
            <c:strRef>
              <c:f>Лист1!$A$2:$A$22</c:f>
              <c:strCache>
                <c:ptCount val="21"/>
                <c:pt idx="0">
                  <c:v>1.1. </c:v>
                </c:pt>
                <c:pt idx="1">
                  <c:v>1.2.</c:v>
                </c:pt>
                <c:pt idx="2">
                  <c:v>1.3. </c:v>
                </c:pt>
                <c:pt idx="3">
                  <c:v>2.1.</c:v>
                </c:pt>
                <c:pt idx="4">
                  <c:v>2.2. </c:v>
                </c:pt>
                <c:pt idx="5">
                  <c:v>3.1. 
</c:v>
                </c:pt>
                <c:pt idx="6">
                  <c:v>3.2.
</c:v>
                </c:pt>
                <c:pt idx="7">
                  <c:v>3.3. </c:v>
                </c:pt>
                <c:pt idx="8">
                  <c:v>3.4. </c:v>
                </c:pt>
                <c:pt idx="9">
                  <c:v>4. 
</c:v>
                </c:pt>
                <c:pt idx="10">
                  <c:v>5.1. </c:v>
                </c:pt>
                <c:pt idx="11">
                  <c:v>5.2.</c:v>
                </c:pt>
                <c:pt idx="12">
                  <c:v>5.3.</c:v>
                </c:pt>
                <c:pt idx="13">
                  <c:v>6.</c:v>
                </c:pt>
                <c:pt idx="14">
                  <c:v>7.</c:v>
                </c:pt>
                <c:pt idx="15">
                  <c:v>8.1. 
</c:v>
                </c:pt>
                <c:pt idx="16">
                  <c:v>8.2. </c:v>
                </c:pt>
                <c:pt idx="17">
                  <c:v>8.3. </c:v>
                </c:pt>
                <c:pt idx="18">
                  <c:v>9.
</c:v>
                </c:pt>
                <c:pt idx="19">
                  <c:v>10.1. </c:v>
                </c:pt>
                <c:pt idx="20">
                  <c:v>10.2. </c:v>
                </c:pt>
              </c:strCache>
            </c:strRef>
          </c:cat>
          <c:val>
            <c:numRef>
              <c:f>Лист1!$B$2:$B$22</c:f>
              <c:numCache>
                <c:formatCode>General</c:formatCode>
                <c:ptCount val="21"/>
                <c:pt idx="0">
                  <c:v>61.25</c:v>
                </c:pt>
                <c:pt idx="1">
                  <c:v>31.57</c:v>
                </c:pt>
                <c:pt idx="2">
                  <c:v>45.96</c:v>
                </c:pt>
                <c:pt idx="3">
                  <c:v>60.18</c:v>
                </c:pt>
                <c:pt idx="4">
                  <c:v>44.09</c:v>
                </c:pt>
                <c:pt idx="5">
                  <c:v>64.739999999999995</c:v>
                </c:pt>
                <c:pt idx="6">
                  <c:v>44.05</c:v>
                </c:pt>
                <c:pt idx="7">
                  <c:v>32.300000000000004</c:v>
                </c:pt>
                <c:pt idx="8">
                  <c:v>30.32</c:v>
                </c:pt>
                <c:pt idx="9">
                  <c:v>53.04</c:v>
                </c:pt>
                <c:pt idx="10">
                  <c:v>62.68</c:v>
                </c:pt>
                <c:pt idx="11">
                  <c:v>43.49</c:v>
                </c:pt>
                <c:pt idx="12">
                  <c:v>41.260000000000012</c:v>
                </c:pt>
                <c:pt idx="13">
                  <c:v>62.03</c:v>
                </c:pt>
                <c:pt idx="14">
                  <c:v>81.98</c:v>
                </c:pt>
                <c:pt idx="15">
                  <c:v>44.87</c:v>
                </c:pt>
                <c:pt idx="16">
                  <c:v>39.050000000000004</c:v>
                </c:pt>
                <c:pt idx="17">
                  <c:v>19.420000000000002</c:v>
                </c:pt>
                <c:pt idx="18">
                  <c:v>60.160000000000011</c:v>
                </c:pt>
                <c:pt idx="19">
                  <c:v>88.42</c:v>
                </c:pt>
                <c:pt idx="20">
                  <c:v>82.59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РФ</c:v>
                </c:pt>
              </c:strCache>
            </c:strRef>
          </c:tx>
          <c:spPr>
            <a:solidFill>
              <a:schemeClr val="tx1"/>
            </a:solidFill>
            <a:ln>
              <a:solidFill>
                <a:schemeClr val="tx1"/>
              </a:solidFill>
            </a:ln>
          </c:spPr>
          <c:cat>
            <c:strRef>
              <c:f>Лист1!$A$2:$A$22</c:f>
              <c:strCache>
                <c:ptCount val="21"/>
                <c:pt idx="0">
                  <c:v>1.1. </c:v>
                </c:pt>
                <c:pt idx="1">
                  <c:v>1.2.</c:v>
                </c:pt>
                <c:pt idx="2">
                  <c:v>1.3. </c:v>
                </c:pt>
                <c:pt idx="3">
                  <c:v>2.1.</c:v>
                </c:pt>
                <c:pt idx="4">
                  <c:v>2.2. </c:v>
                </c:pt>
                <c:pt idx="5">
                  <c:v>3.1. 
</c:v>
                </c:pt>
                <c:pt idx="6">
                  <c:v>3.2.
</c:v>
                </c:pt>
                <c:pt idx="7">
                  <c:v>3.3. </c:v>
                </c:pt>
                <c:pt idx="8">
                  <c:v>3.4. </c:v>
                </c:pt>
                <c:pt idx="9">
                  <c:v>4. 
</c:v>
                </c:pt>
                <c:pt idx="10">
                  <c:v>5.1. </c:v>
                </c:pt>
                <c:pt idx="11">
                  <c:v>5.2.</c:v>
                </c:pt>
                <c:pt idx="12">
                  <c:v>5.3.</c:v>
                </c:pt>
                <c:pt idx="13">
                  <c:v>6.</c:v>
                </c:pt>
                <c:pt idx="14">
                  <c:v>7.</c:v>
                </c:pt>
                <c:pt idx="15">
                  <c:v>8.1. 
</c:v>
                </c:pt>
                <c:pt idx="16">
                  <c:v>8.2. </c:v>
                </c:pt>
                <c:pt idx="17">
                  <c:v>8.3. </c:v>
                </c:pt>
                <c:pt idx="18">
                  <c:v>9.
</c:v>
                </c:pt>
                <c:pt idx="19">
                  <c:v>10.1. </c:v>
                </c:pt>
                <c:pt idx="20">
                  <c:v>10.2. </c:v>
                </c:pt>
              </c:strCache>
            </c:strRef>
          </c:cat>
          <c:val>
            <c:numRef>
              <c:f>Лист1!$C$2:$C$22</c:f>
              <c:numCache>
                <c:formatCode>General</c:formatCode>
                <c:ptCount val="21"/>
                <c:pt idx="0">
                  <c:v>61.96</c:v>
                </c:pt>
                <c:pt idx="1">
                  <c:v>33.630000000000003</c:v>
                </c:pt>
                <c:pt idx="2">
                  <c:v>48.27</c:v>
                </c:pt>
                <c:pt idx="3">
                  <c:v>60.58</c:v>
                </c:pt>
                <c:pt idx="4">
                  <c:v>46.27</c:v>
                </c:pt>
                <c:pt idx="5">
                  <c:v>63.58</c:v>
                </c:pt>
                <c:pt idx="6">
                  <c:v>43.87</c:v>
                </c:pt>
                <c:pt idx="7">
                  <c:v>34.339999999999996</c:v>
                </c:pt>
                <c:pt idx="8">
                  <c:v>32.06</c:v>
                </c:pt>
                <c:pt idx="9">
                  <c:v>50.86</c:v>
                </c:pt>
                <c:pt idx="10">
                  <c:v>62.82</c:v>
                </c:pt>
                <c:pt idx="11">
                  <c:v>46.44</c:v>
                </c:pt>
                <c:pt idx="12">
                  <c:v>42.49</c:v>
                </c:pt>
                <c:pt idx="13">
                  <c:v>62.379999999999995</c:v>
                </c:pt>
                <c:pt idx="14">
                  <c:v>79.930000000000007</c:v>
                </c:pt>
                <c:pt idx="15">
                  <c:v>47.86</c:v>
                </c:pt>
                <c:pt idx="16">
                  <c:v>42.59</c:v>
                </c:pt>
                <c:pt idx="17">
                  <c:v>22.17</c:v>
                </c:pt>
                <c:pt idx="18">
                  <c:v>58.720000000000013</c:v>
                </c:pt>
                <c:pt idx="19">
                  <c:v>83.669999999999987</c:v>
                </c:pt>
                <c:pt idx="20">
                  <c:v>76.849999999999994</c:v>
                </c:pt>
              </c:numCache>
            </c:numRef>
          </c:val>
        </c:ser>
        <c:axId val="90612096"/>
        <c:axId val="90614016"/>
      </c:barChart>
      <c:catAx>
        <c:axId val="90612096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№ задания</a:t>
                </a:r>
              </a:p>
            </c:rich>
          </c:tx>
        </c:title>
        <c:tickLblPos val="nextTo"/>
        <c:crossAx val="90614016"/>
        <c:crosses val="autoZero"/>
        <c:auto val="1"/>
        <c:lblAlgn val="ctr"/>
        <c:lblOffset val="100"/>
      </c:catAx>
      <c:valAx>
        <c:axId val="90614016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%</a:t>
                </a:r>
                <a:r>
                  <a:rPr lang="ru-RU" baseline="0"/>
                  <a:t> выполнения заданий</a:t>
                </a:r>
                <a:endParaRPr lang="ru-RU"/>
              </a:p>
            </c:rich>
          </c:tx>
        </c:title>
        <c:numFmt formatCode="General" sourceLinked="1"/>
        <c:tickLblPos val="nextTo"/>
        <c:crossAx val="90612096"/>
        <c:crosses val="autoZero"/>
        <c:crossBetween val="between"/>
        <c:majorUnit val="10"/>
      </c:valAx>
    </c:plotArea>
    <c:legend>
      <c:legendPos val="b"/>
      <c:layout>
        <c:manualLayout>
          <c:xMode val="edge"/>
          <c:yMode val="edge"/>
          <c:x val="0.33441697633016276"/>
          <c:y val="0.84490141803947305"/>
          <c:w val="0.33116588802727615"/>
          <c:h val="9.5940447717073246E-2"/>
        </c:manualLayout>
      </c:layout>
    </c:legend>
    <c:plotVisOnly val="1"/>
  </c:chart>
  <c:externalData r:id="rId1"/>
</c:chartSpace>
</file>

<file path=word/charts/chart1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 algn="ctr">
              <a:defRPr/>
            </a:pPr>
            <a:r>
              <a:rPr lang="ru-RU" sz="1200"/>
              <a:t>Достижение планируемых результатов 8 класс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Нижегородская обл.</c:v>
                </c:pt>
              </c:strCache>
            </c:strRef>
          </c:tx>
          <c:cat>
            <c:strRef>
              <c:f>Лист1!$A$2:$A$17</c:f>
              <c:strCache>
                <c:ptCount val="16"/>
                <c:pt idx="0">
                  <c:v>1.1.</c:v>
                </c:pt>
                <c:pt idx="1">
                  <c:v>1.2</c:v>
                </c:pt>
                <c:pt idx="2">
                  <c:v>2.</c:v>
                </c:pt>
                <c:pt idx="3">
                  <c:v>3. </c:v>
                </c:pt>
                <c:pt idx="4">
                  <c:v>4. </c:v>
                </c:pt>
                <c:pt idx="5">
                  <c:v>5. </c:v>
                </c:pt>
                <c:pt idx="6">
                  <c:v>6. </c:v>
                </c:pt>
                <c:pt idx="7">
                  <c:v>7. </c:v>
                </c:pt>
                <c:pt idx="8">
                  <c:v>8. </c:v>
                </c:pt>
                <c:pt idx="9">
                  <c:v>9. </c:v>
                </c:pt>
                <c:pt idx="10">
                  <c:v>10. </c:v>
                </c:pt>
                <c:pt idx="11">
                  <c:v>11. </c:v>
                </c:pt>
                <c:pt idx="12">
                  <c:v>12. </c:v>
                </c:pt>
                <c:pt idx="13">
                  <c:v>13.1</c:v>
                </c:pt>
                <c:pt idx="14">
                  <c:v>13.2</c:v>
                </c:pt>
                <c:pt idx="15">
                  <c:v>13.3</c:v>
                </c:pt>
              </c:strCache>
            </c:strRef>
          </c:cat>
          <c:val>
            <c:numRef>
              <c:f>Лист1!$B$2:$B$17</c:f>
              <c:numCache>
                <c:formatCode>General</c:formatCode>
                <c:ptCount val="16"/>
                <c:pt idx="0">
                  <c:v>68.77</c:v>
                </c:pt>
                <c:pt idx="1">
                  <c:v>42.8</c:v>
                </c:pt>
                <c:pt idx="2">
                  <c:v>54.21</c:v>
                </c:pt>
                <c:pt idx="3">
                  <c:v>78.430000000000007</c:v>
                </c:pt>
                <c:pt idx="4">
                  <c:v>65.42</c:v>
                </c:pt>
                <c:pt idx="5">
                  <c:v>54.720000000000013</c:v>
                </c:pt>
                <c:pt idx="6">
                  <c:v>52.879999999999995</c:v>
                </c:pt>
                <c:pt idx="7">
                  <c:v>47.01</c:v>
                </c:pt>
                <c:pt idx="8">
                  <c:v>34.82</c:v>
                </c:pt>
                <c:pt idx="9">
                  <c:v>72.8</c:v>
                </c:pt>
                <c:pt idx="10">
                  <c:v>25.05</c:v>
                </c:pt>
                <c:pt idx="11">
                  <c:v>46.260000000000012</c:v>
                </c:pt>
                <c:pt idx="12">
                  <c:v>30.4</c:v>
                </c:pt>
                <c:pt idx="13">
                  <c:v>69.95</c:v>
                </c:pt>
                <c:pt idx="14">
                  <c:v>41.68</c:v>
                </c:pt>
                <c:pt idx="15">
                  <c:v>63.690000000000012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РФ</c:v>
                </c:pt>
              </c:strCache>
            </c:strRef>
          </c:tx>
          <c:spPr>
            <a:solidFill>
              <a:schemeClr val="tx1"/>
            </a:solidFill>
            <a:ln>
              <a:solidFill>
                <a:schemeClr val="tx1"/>
              </a:solidFill>
            </a:ln>
          </c:spPr>
          <c:cat>
            <c:strRef>
              <c:f>Лист1!$A$2:$A$17</c:f>
              <c:strCache>
                <c:ptCount val="16"/>
                <c:pt idx="0">
                  <c:v>1.1.</c:v>
                </c:pt>
                <c:pt idx="1">
                  <c:v>1.2</c:v>
                </c:pt>
                <c:pt idx="2">
                  <c:v>2.</c:v>
                </c:pt>
                <c:pt idx="3">
                  <c:v>3. </c:v>
                </c:pt>
                <c:pt idx="4">
                  <c:v>4. </c:v>
                </c:pt>
                <c:pt idx="5">
                  <c:v>5. </c:v>
                </c:pt>
                <c:pt idx="6">
                  <c:v>6. </c:v>
                </c:pt>
                <c:pt idx="7">
                  <c:v>7. </c:v>
                </c:pt>
                <c:pt idx="8">
                  <c:v>8. </c:v>
                </c:pt>
                <c:pt idx="9">
                  <c:v>9. </c:v>
                </c:pt>
                <c:pt idx="10">
                  <c:v>10. </c:v>
                </c:pt>
                <c:pt idx="11">
                  <c:v>11. </c:v>
                </c:pt>
                <c:pt idx="12">
                  <c:v>12. </c:v>
                </c:pt>
                <c:pt idx="13">
                  <c:v>13.1</c:v>
                </c:pt>
                <c:pt idx="14">
                  <c:v>13.2</c:v>
                </c:pt>
                <c:pt idx="15">
                  <c:v>13.3</c:v>
                </c:pt>
              </c:strCache>
            </c:strRef>
          </c:cat>
          <c:val>
            <c:numRef>
              <c:f>Лист1!$C$2:$C$17</c:f>
              <c:numCache>
                <c:formatCode>General</c:formatCode>
                <c:ptCount val="16"/>
                <c:pt idx="0">
                  <c:v>68.72</c:v>
                </c:pt>
                <c:pt idx="1">
                  <c:v>42.02</c:v>
                </c:pt>
                <c:pt idx="2">
                  <c:v>54.660000000000011</c:v>
                </c:pt>
                <c:pt idx="3">
                  <c:v>74.25</c:v>
                </c:pt>
                <c:pt idx="4">
                  <c:v>62.96</c:v>
                </c:pt>
                <c:pt idx="5">
                  <c:v>53.46</c:v>
                </c:pt>
                <c:pt idx="6">
                  <c:v>51.48</c:v>
                </c:pt>
                <c:pt idx="7">
                  <c:v>48.78</c:v>
                </c:pt>
                <c:pt idx="8">
                  <c:v>35.89</c:v>
                </c:pt>
                <c:pt idx="9">
                  <c:v>71.64</c:v>
                </c:pt>
                <c:pt idx="10">
                  <c:v>26.6</c:v>
                </c:pt>
                <c:pt idx="11">
                  <c:v>50.3</c:v>
                </c:pt>
                <c:pt idx="12">
                  <c:v>31.18</c:v>
                </c:pt>
                <c:pt idx="13">
                  <c:v>68.11</c:v>
                </c:pt>
                <c:pt idx="14">
                  <c:v>40.4</c:v>
                </c:pt>
                <c:pt idx="15">
                  <c:v>62.01</c:v>
                </c:pt>
              </c:numCache>
            </c:numRef>
          </c:val>
        </c:ser>
        <c:axId val="91851008"/>
        <c:axId val="91857280"/>
      </c:barChart>
      <c:catAx>
        <c:axId val="9185100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№ заданий</a:t>
                </a:r>
              </a:p>
            </c:rich>
          </c:tx>
        </c:title>
        <c:tickLblPos val="nextTo"/>
        <c:crossAx val="91857280"/>
        <c:crosses val="autoZero"/>
        <c:auto val="1"/>
        <c:lblAlgn val="ctr"/>
        <c:lblOffset val="100"/>
      </c:catAx>
      <c:valAx>
        <c:axId val="91857280"/>
        <c:scaling>
          <c:orientation val="minMax"/>
          <c:max val="100"/>
          <c:min val="0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%</a:t>
                </a:r>
                <a:r>
                  <a:rPr lang="ru-RU" baseline="0"/>
                  <a:t> выполнения заданий</a:t>
                </a:r>
                <a:endParaRPr lang="ru-RU"/>
              </a:p>
            </c:rich>
          </c:tx>
        </c:title>
        <c:numFmt formatCode="General" sourceLinked="1"/>
        <c:tickLblPos val="nextTo"/>
        <c:crossAx val="91851008"/>
        <c:crosses val="autoZero"/>
        <c:crossBetween val="between"/>
        <c:majorUnit val="10"/>
      </c:valAx>
    </c:plotArea>
    <c:legend>
      <c:legendPos val="b"/>
    </c:legend>
    <c:plotVisOnly val="1"/>
  </c:chart>
  <c:externalData r:id="rId1"/>
</c:chartSpace>
</file>

<file path=word/charts/chart1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200" b="1"/>
              <a:t>Достижение планируемых результатов  9 класс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Нижегородская обл.</c:v>
                </c:pt>
              </c:strCache>
            </c:strRef>
          </c:tx>
          <c:cat>
            <c:strRef>
              <c:f>Лист1!$A$2:$A$23</c:f>
              <c:strCache>
                <c:ptCount val="22"/>
                <c:pt idx="0">
                  <c:v>1.
</c:v>
                </c:pt>
                <c:pt idx="1">
                  <c:v>2.1. </c:v>
                </c:pt>
                <c:pt idx="2">
                  <c:v>2.2. 
</c:v>
                </c:pt>
                <c:pt idx="3">
                  <c:v>2.3. </c:v>
                </c:pt>
                <c:pt idx="4">
                  <c:v>2.4.
</c:v>
                </c:pt>
                <c:pt idx="5">
                  <c:v>3. 
</c:v>
                </c:pt>
                <c:pt idx="6">
                  <c:v>4.1. </c:v>
                </c:pt>
                <c:pt idx="7">
                  <c:v>4.2.
</c:v>
                </c:pt>
                <c:pt idx="8">
                  <c:v>5.1.</c:v>
                </c:pt>
                <c:pt idx="9">
                  <c:v>5.2. </c:v>
                </c:pt>
                <c:pt idx="10">
                  <c:v>6.1. 
</c:v>
                </c:pt>
                <c:pt idx="11">
                  <c:v>6.2. </c:v>
                </c:pt>
                <c:pt idx="12">
                  <c:v>7. 
</c:v>
                </c:pt>
                <c:pt idx="13">
                  <c:v>8.1. 
</c:v>
                </c:pt>
                <c:pt idx="14">
                  <c:v>8.2. </c:v>
                </c:pt>
                <c:pt idx="15">
                  <c:v>9. 
</c:v>
                </c:pt>
                <c:pt idx="16">
                  <c:v>10.1. 
</c:v>
                </c:pt>
                <c:pt idx="17">
                  <c:v>10.2. </c:v>
                </c:pt>
                <c:pt idx="18">
                  <c:v>11. </c:v>
                </c:pt>
                <c:pt idx="19">
                  <c:v>12.</c:v>
                </c:pt>
                <c:pt idx="20">
                  <c:v>13.1. </c:v>
                </c:pt>
                <c:pt idx="21">
                  <c:v>13.2. </c:v>
                </c:pt>
              </c:strCache>
            </c:strRef>
          </c:cat>
          <c:val>
            <c:numRef>
              <c:f>Лист1!$B$2:$B$23</c:f>
              <c:numCache>
                <c:formatCode>General</c:formatCode>
                <c:ptCount val="22"/>
                <c:pt idx="0">
                  <c:v>71.75</c:v>
                </c:pt>
                <c:pt idx="1">
                  <c:v>70.66</c:v>
                </c:pt>
                <c:pt idx="2">
                  <c:v>62.790000000000013</c:v>
                </c:pt>
                <c:pt idx="3">
                  <c:v>64.61999999999999</c:v>
                </c:pt>
                <c:pt idx="4">
                  <c:v>52.39</c:v>
                </c:pt>
                <c:pt idx="5">
                  <c:v>56.17</c:v>
                </c:pt>
                <c:pt idx="6">
                  <c:v>53.660000000000011</c:v>
                </c:pt>
                <c:pt idx="7">
                  <c:v>44.13</c:v>
                </c:pt>
                <c:pt idx="8">
                  <c:v>62.120000000000012</c:v>
                </c:pt>
                <c:pt idx="9">
                  <c:v>34.020000000000003</c:v>
                </c:pt>
                <c:pt idx="10">
                  <c:v>67.849999999999994</c:v>
                </c:pt>
                <c:pt idx="11">
                  <c:v>53.44</c:v>
                </c:pt>
                <c:pt idx="12">
                  <c:v>66.849999999999994</c:v>
                </c:pt>
                <c:pt idx="13">
                  <c:v>44.849999999999994</c:v>
                </c:pt>
                <c:pt idx="14">
                  <c:v>51.220000000000013</c:v>
                </c:pt>
                <c:pt idx="15">
                  <c:v>44.01</c:v>
                </c:pt>
                <c:pt idx="16">
                  <c:v>47.25</c:v>
                </c:pt>
                <c:pt idx="17">
                  <c:v>38.51</c:v>
                </c:pt>
                <c:pt idx="18">
                  <c:v>48.7</c:v>
                </c:pt>
                <c:pt idx="19">
                  <c:v>60.77</c:v>
                </c:pt>
                <c:pt idx="20">
                  <c:v>57.309999999999995</c:v>
                </c:pt>
                <c:pt idx="21">
                  <c:v>33.4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РФ</c:v>
                </c:pt>
              </c:strCache>
            </c:strRef>
          </c:tx>
          <c:spPr>
            <a:solidFill>
              <a:schemeClr val="tx1"/>
            </a:solidFill>
          </c:spPr>
          <c:cat>
            <c:strRef>
              <c:f>Лист1!$A$2:$A$23</c:f>
              <c:strCache>
                <c:ptCount val="22"/>
                <c:pt idx="0">
                  <c:v>1.
</c:v>
                </c:pt>
                <c:pt idx="1">
                  <c:v>2.1. </c:v>
                </c:pt>
                <c:pt idx="2">
                  <c:v>2.2. 
</c:v>
                </c:pt>
                <c:pt idx="3">
                  <c:v>2.3. </c:v>
                </c:pt>
                <c:pt idx="4">
                  <c:v>2.4.
</c:v>
                </c:pt>
                <c:pt idx="5">
                  <c:v>3. 
</c:v>
                </c:pt>
                <c:pt idx="6">
                  <c:v>4.1. </c:v>
                </c:pt>
                <c:pt idx="7">
                  <c:v>4.2.
</c:v>
                </c:pt>
                <c:pt idx="8">
                  <c:v>5.1.</c:v>
                </c:pt>
                <c:pt idx="9">
                  <c:v>5.2. </c:v>
                </c:pt>
                <c:pt idx="10">
                  <c:v>6.1. 
</c:v>
                </c:pt>
                <c:pt idx="11">
                  <c:v>6.2. </c:v>
                </c:pt>
                <c:pt idx="12">
                  <c:v>7. 
</c:v>
                </c:pt>
                <c:pt idx="13">
                  <c:v>8.1. 
</c:v>
                </c:pt>
                <c:pt idx="14">
                  <c:v>8.2. </c:v>
                </c:pt>
                <c:pt idx="15">
                  <c:v>9. 
</c:v>
                </c:pt>
                <c:pt idx="16">
                  <c:v>10.1. 
</c:v>
                </c:pt>
                <c:pt idx="17">
                  <c:v>10.2. </c:v>
                </c:pt>
                <c:pt idx="18">
                  <c:v>11. </c:v>
                </c:pt>
                <c:pt idx="19">
                  <c:v>12.</c:v>
                </c:pt>
                <c:pt idx="20">
                  <c:v>13.1. </c:v>
                </c:pt>
                <c:pt idx="21">
                  <c:v>13.2. </c:v>
                </c:pt>
              </c:strCache>
            </c:strRef>
          </c:cat>
          <c:val>
            <c:numRef>
              <c:f>Лист1!$C$2:$C$23</c:f>
              <c:numCache>
                <c:formatCode>General</c:formatCode>
                <c:ptCount val="22"/>
                <c:pt idx="0">
                  <c:v>68.290000000000006</c:v>
                </c:pt>
                <c:pt idx="1">
                  <c:v>66.959999999999994</c:v>
                </c:pt>
                <c:pt idx="2">
                  <c:v>60.78</c:v>
                </c:pt>
                <c:pt idx="3">
                  <c:v>62.57</c:v>
                </c:pt>
                <c:pt idx="4">
                  <c:v>54.54</c:v>
                </c:pt>
                <c:pt idx="5">
                  <c:v>52.59</c:v>
                </c:pt>
                <c:pt idx="6">
                  <c:v>49.74</c:v>
                </c:pt>
                <c:pt idx="7">
                  <c:v>44</c:v>
                </c:pt>
                <c:pt idx="8">
                  <c:v>60.730000000000011</c:v>
                </c:pt>
                <c:pt idx="9">
                  <c:v>37.760000000000012</c:v>
                </c:pt>
                <c:pt idx="10">
                  <c:v>64.64</c:v>
                </c:pt>
                <c:pt idx="11">
                  <c:v>53.879999999999995</c:v>
                </c:pt>
                <c:pt idx="12">
                  <c:v>67.78</c:v>
                </c:pt>
                <c:pt idx="13">
                  <c:v>44.99</c:v>
                </c:pt>
                <c:pt idx="14">
                  <c:v>51.809999999999995</c:v>
                </c:pt>
                <c:pt idx="15">
                  <c:v>42.94</c:v>
                </c:pt>
                <c:pt idx="16">
                  <c:v>47.09</c:v>
                </c:pt>
                <c:pt idx="17">
                  <c:v>43.08</c:v>
                </c:pt>
                <c:pt idx="18">
                  <c:v>50.52</c:v>
                </c:pt>
                <c:pt idx="19">
                  <c:v>58.790000000000013</c:v>
                </c:pt>
                <c:pt idx="20">
                  <c:v>59.51</c:v>
                </c:pt>
                <c:pt idx="21">
                  <c:v>34.61</c:v>
                </c:pt>
              </c:numCache>
            </c:numRef>
          </c:val>
        </c:ser>
        <c:axId val="91948928"/>
        <c:axId val="91955200"/>
      </c:barChart>
      <c:catAx>
        <c:axId val="9194892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№ задания</a:t>
                </a:r>
              </a:p>
            </c:rich>
          </c:tx>
        </c:title>
        <c:tickLblPos val="nextTo"/>
        <c:crossAx val="91955200"/>
        <c:crosses val="autoZero"/>
        <c:auto val="1"/>
        <c:lblAlgn val="ctr"/>
        <c:lblOffset val="100"/>
      </c:catAx>
      <c:valAx>
        <c:axId val="91955200"/>
        <c:scaling>
          <c:orientation val="minMax"/>
        </c:scaling>
        <c:axPos val="l"/>
        <c:majorGridlines/>
        <c:numFmt formatCode="General" sourceLinked="1"/>
        <c:tickLblPos val="nextTo"/>
        <c:crossAx val="91948928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5511764014572805"/>
          <c:y val="0.82817660292463469"/>
          <c:w val="0.28976471970854534"/>
          <c:h val="8.6109111361079863E-2"/>
        </c:manualLayout>
      </c:layout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Распределение участников ВПР                     по группам отметок 7 класс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Лист1!$A$2</c:f>
              <c:strCache>
                <c:ptCount val="1"/>
                <c:pt idx="0">
                  <c:v>Нижегородская обл.</c:v>
                </c:pt>
              </c:strCache>
            </c:strRef>
          </c:tx>
          <c:dLbls>
            <c:dLbl>
              <c:idx val="0"/>
              <c:layout>
                <c:manualLayout>
                  <c:x val="-5.5555555555555558E-3"/>
                  <c:y val="2.3148148148148147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3.4188034188034115E-2"/>
                  <c:y val="9.3240093240094558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3.1434184675834982E-2"/>
                  <c:y val="-2.7972027972028232E-2"/>
                </c:manualLayout>
              </c:layout>
              <c:dLblPos val="outEnd"/>
              <c:showVal val="1"/>
            </c:dLbl>
            <c:dLblPos val="outEnd"/>
            <c:showVal val="1"/>
          </c:dLbls>
          <c:cat>
            <c:strRef>
              <c:f>Лист1!$B$1:$E$1</c:f>
              <c:strCache>
                <c:ptCount val="4"/>
                <c:pt idx="0">
                  <c:v>"2"</c:v>
                </c:pt>
                <c:pt idx="1">
                  <c:v>"3"</c:v>
                </c:pt>
                <c:pt idx="2">
                  <c:v>"4"</c:v>
                </c:pt>
                <c:pt idx="3">
                  <c:v>"5"</c:v>
                </c:pt>
              </c:strCache>
            </c:strRef>
          </c:cat>
          <c:val>
            <c:numRef>
              <c:f>Лист1!$B$2:$E$2</c:f>
              <c:numCache>
                <c:formatCode>General</c:formatCode>
                <c:ptCount val="4"/>
                <c:pt idx="0">
                  <c:v>14.42</c:v>
                </c:pt>
                <c:pt idx="1">
                  <c:v>49.849999999999994</c:v>
                </c:pt>
                <c:pt idx="2">
                  <c:v>30.72</c:v>
                </c:pt>
                <c:pt idx="3">
                  <c:v>5.01</c:v>
                </c:pt>
              </c:numCache>
            </c:numRef>
          </c:val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РФ</c:v>
                </c:pt>
              </c:strCache>
            </c:strRef>
          </c:tx>
          <c:spPr>
            <a:solidFill>
              <a:schemeClr val="tx1"/>
            </a:solidFill>
            <a:ln>
              <a:solidFill>
                <a:schemeClr val="tx1"/>
              </a:solidFill>
            </a:ln>
          </c:spPr>
          <c:dLbls>
            <c:dLbl>
              <c:idx val="0"/>
              <c:layout>
                <c:manualLayout>
                  <c:x val="3.333333333333334E-2"/>
                  <c:y val="-1.3888888888889063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4.453176162409949E-2"/>
                  <c:y val="-4.2734549061887E-17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5.5009823182711214E-2"/>
                  <c:y val="1.3986013986013989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5.2390307793058434E-3"/>
                  <c:y val="-1.8648385734999922E-2"/>
                </c:manualLayout>
              </c:layout>
              <c:dLblPos val="outEnd"/>
              <c:showVal val="1"/>
            </c:dLbl>
            <c:dLblPos val="outEnd"/>
            <c:showVal val="1"/>
          </c:dLbls>
          <c:cat>
            <c:strRef>
              <c:f>Лист1!$B$1:$E$1</c:f>
              <c:strCache>
                <c:ptCount val="4"/>
                <c:pt idx="0">
                  <c:v>"2"</c:v>
                </c:pt>
                <c:pt idx="1">
                  <c:v>"3"</c:v>
                </c:pt>
                <c:pt idx="2">
                  <c:v>"4"</c:v>
                </c:pt>
                <c:pt idx="3">
                  <c:v>"5"</c:v>
                </c:pt>
              </c:strCache>
            </c:strRef>
          </c:cat>
          <c:val>
            <c:numRef>
              <c:f>Лист1!$B$3:$E$3</c:f>
              <c:numCache>
                <c:formatCode>General</c:formatCode>
                <c:ptCount val="4"/>
                <c:pt idx="0">
                  <c:v>16.02</c:v>
                </c:pt>
                <c:pt idx="1">
                  <c:v>47.27</c:v>
                </c:pt>
                <c:pt idx="2">
                  <c:v>31.25</c:v>
                </c:pt>
                <c:pt idx="3">
                  <c:v>5.46</c:v>
                </c:pt>
              </c:numCache>
            </c:numRef>
          </c:val>
        </c:ser>
        <c:axId val="100655104"/>
        <c:axId val="100807808"/>
      </c:barChart>
      <c:catAx>
        <c:axId val="100655104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Отметки в баллах</a:t>
                </a:r>
              </a:p>
            </c:rich>
          </c:tx>
        </c:title>
        <c:numFmt formatCode="General" sourceLinked="1"/>
        <c:majorTickMark val="none"/>
        <c:tickLblPos val="nextTo"/>
        <c:crossAx val="100807808"/>
        <c:crosses val="autoZero"/>
        <c:auto val="1"/>
        <c:lblAlgn val="ctr"/>
        <c:lblOffset val="100"/>
      </c:catAx>
      <c:valAx>
        <c:axId val="100807808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% участников </a:t>
                </a:r>
              </a:p>
            </c:rich>
          </c:tx>
        </c:title>
        <c:numFmt formatCode="General" sourceLinked="1"/>
        <c:majorTickMark val="none"/>
        <c:tickLblPos val="nextTo"/>
        <c:crossAx val="100655104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charts/chart2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Достижение планируемых результатов  11 класс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Лист1!$B$3</c:f>
              <c:strCache>
                <c:ptCount val="1"/>
                <c:pt idx="0">
                  <c:v>Нижегородская обл.</c:v>
                </c:pt>
              </c:strCache>
            </c:strRef>
          </c:tx>
          <c:cat>
            <c:strRef>
              <c:f>Лист1!$A$4:$A$25</c:f>
              <c:strCache>
                <c:ptCount val="22"/>
                <c:pt idx="0">
                  <c:v>1.1.</c:v>
                </c:pt>
                <c:pt idx="1">
                  <c:v>1.2.</c:v>
                </c:pt>
                <c:pt idx="2">
                  <c:v>2.1.</c:v>
                </c:pt>
                <c:pt idx="3">
                  <c:v>2.2.</c:v>
                </c:pt>
                <c:pt idx="4">
                  <c:v>2.3.</c:v>
                </c:pt>
                <c:pt idx="5">
                  <c:v>3.</c:v>
                </c:pt>
                <c:pt idx="6">
                  <c:v>4.</c:v>
                </c:pt>
                <c:pt idx="7">
                  <c:v>5.</c:v>
                </c:pt>
                <c:pt idx="8">
                  <c:v>6.1.</c:v>
                </c:pt>
                <c:pt idx="9">
                  <c:v>6.2.</c:v>
                </c:pt>
                <c:pt idx="10">
                  <c:v>7.</c:v>
                </c:pt>
                <c:pt idx="11">
                  <c:v>8.</c:v>
                </c:pt>
                <c:pt idx="12">
                  <c:v>9.</c:v>
                </c:pt>
                <c:pt idx="13">
                  <c:v>10.1.</c:v>
                </c:pt>
                <c:pt idx="14">
                  <c:v>10.2.</c:v>
                </c:pt>
                <c:pt idx="15">
                  <c:v>11.1.</c:v>
                </c:pt>
                <c:pt idx="16">
                  <c:v>11.2.</c:v>
                </c:pt>
                <c:pt idx="17">
                  <c:v>12.1.</c:v>
                </c:pt>
                <c:pt idx="18">
                  <c:v>12.2.</c:v>
                </c:pt>
                <c:pt idx="19">
                  <c:v>12.3.</c:v>
                </c:pt>
                <c:pt idx="20">
                  <c:v>13.</c:v>
                </c:pt>
                <c:pt idx="21">
                  <c:v>14.</c:v>
                </c:pt>
              </c:strCache>
            </c:strRef>
          </c:cat>
          <c:val>
            <c:numRef>
              <c:f>Лист1!$B$4:$B$25</c:f>
              <c:numCache>
                <c:formatCode>General</c:formatCode>
                <c:ptCount val="22"/>
                <c:pt idx="0">
                  <c:v>69.16</c:v>
                </c:pt>
                <c:pt idx="1">
                  <c:v>49.379999999999995</c:v>
                </c:pt>
                <c:pt idx="2">
                  <c:v>75.39</c:v>
                </c:pt>
                <c:pt idx="3">
                  <c:v>73.290000000000006</c:v>
                </c:pt>
                <c:pt idx="4">
                  <c:v>42.13</c:v>
                </c:pt>
                <c:pt idx="5">
                  <c:v>68.849999999999994</c:v>
                </c:pt>
                <c:pt idx="6">
                  <c:v>64.489999999999995</c:v>
                </c:pt>
                <c:pt idx="7">
                  <c:v>53.349999999999994</c:v>
                </c:pt>
                <c:pt idx="8">
                  <c:v>72.430000000000007</c:v>
                </c:pt>
                <c:pt idx="9">
                  <c:v>64.02</c:v>
                </c:pt>
                <c:pt idx="10">
                  <c:v>67.52</c:v>
                </c:pt>
                <c:pt idx="11">
                  <c:v>67.599999999999994</c:v>
                </c:pt>
                <c:pt idx="12">
                  <c:v>75.61999999999999</c:v>
                </c:pt>
                <c:pt idx="13">
                  <c:v>84.27</c:v>
                </c:pt>
                <c:pt idx="14">
                  <c:v>90.19</c:v>
                </c:pt>
                <c:pt idx="15">
                  <c:v>63.4</c:v>
                </c:pt>
                <c:pt idx="16">
                  <c:v>39.720000000000013</c:v>
                </c:pt>
                <c:pt idx="17">
                  <c:v>56.7</c:v>
                </c:pt>
                <c:pt idx="18">
                  <c:v>51.4</c:v>
                </c:pt>
                <c:pt idx="19">
                  <c:v>63.24</c:v>
                </c:pt>
                <c:pt idx="20">
                  <c:v>21.86</c:v>
                </c:pt>
                <c:pt idx="21">
                  <c:v>48.21</c:v>
                </c:pt>
              </c:numCache>
            </c:numRef>
          </c:val>
        </c:ser>
        <c:ser>
          <c:idx val="1"/>
          <c:order val="1"/>
          <c:tx>
            <c:strRef>
              <c:f>Лист1!$C$3</c:f>
              <c:strCache>
                <c:ptCount val="1"/>
                <c:pt idx="0">
                  <c:v>РФ</c:v>
                </c:pt>
              </c:strCache>
            </c:strRef>
          </c:tx>
          <c:spPr>
            <a:solidFill>
              <a:schemeClr val="tx1">
                <a:lumMod val="85000"/>
                <a:lumOff val="15000"/>
              </a:schemeClr>
            </a:solidFill>
          </c:spPr>
          <c:cat>
            <c:strRef>
              <c:f>Лист1!$A$4:$A$25</c:f>
              <c:strCache>
                <c:ptCount val="22"/>
                <c:pt idx="0">
                  <c:v>1.1.</c:v>
                </c:pt>
                <c:pt idx="1">
                  <c:v>1.2.</c:v>
                </c:pt>
                <c:pt idx="2">
                  <c:v>2.1.</c:v>
                </c:pt>
                <c:pt idx="3">
                  <c:v>2.2.</c:v>
                </c:pt>
                <c:pt idx="4">
                  <c:v>2.3.</c:v>
                </c:pt>
                <c:pt idx="5">
                  <c:v>3.</c:v>
                </c:pt>
                <c:pt idx="6">
                  <c:v>4.</c:v>
                </c:pt>
                <c:pt idx="7">
                  <c:v>5.</c:v>
                </c:pt>
                <c:pt idx="8">
                  <c:v>6.1.</c:v>
                </c:pt>
                <c:pt idx="9">
                  <c:v>6.2.</c:v>
                </c:pt>
                <c:pt idx="10">
                  <c:v>7.</c:v>
                </c:pt>
                <c:pt idx="11">
                  <c:v>8.</c:v>
                </c:pt>
                <c:pt idx="12">
                  <c:v>9.</c:v>
                </c:pt>
                <c:pt idx="13">
                  <c:v>10.1.</c:v>
                </c:pt>
                <c:pt idx="14">
                  <c:v>10.2.</c:v>
                </c:pt>
                <c:pt idx="15">
                  <c:v>11.1.</c:v>
                </c:pt>
                <c:pt idx="16">
                  <c:v>11.2.</c:v>
                </c:pt>
                <c:pt idx="17">
                  <c:v>12.1.</c:v>
                </c:pt>
                <c:pt idx="18">
                  <c:v>12.2.</c:v>
                </c:pt>
                <c:pt idx="19">
                  <c:v>12.3.</c:v>
                </c:pt>
                <c:pt idx="20">
                  <c:v>13.</c:v>
                </c:pt>
                <c:pt idx="21">
                  <c:v>14.</c:v>
                </c:pt>
              </c:strCache>
            </c:strRef>
          </c:cat>
          <c:val>
            <c:numRef>
              <c:f>Лист1!$C$4:$C$25</c:f>
              <c:numCache>
                <c:formatCode>General</c:formatCode>
                <c:ptCount val="22"/>
                <c:pt idx="0">
                  <c:v>74.31</c:v>
                </c:pt>
                <c:pt idx="1">
                  <c:v>53.52</c:v>
                </c:pt>
                <c:pt idx="2">
                  <c:v>79.7</c:v>
                </c:pt>
                <c:pt idx="3">
                  <c:v>77.14</c:v>
                </c:pt>
                <c:pt idx="4">
                  <c:v>44.87</c:v>
                </c:pt>
                <c:pt idx="5">
                  <c:v>74.790000000000006</c:v>
                </c:pt>
                <c:pt idx="6">
                  <c:v>72.489999999999995</c:v>
                </c:pt>
                <c:pt idx="7">
                  <c:v>52.83</c:v>
                </c:pt>
                <c:pt idx="8">
                  <c:v>76.5</c:v>
                </c:pt>
                <c:pt idx="9">
                  <c:v>71.069999999999993</c:v>
                </c:pt>
                <c:pt idx="10">
                  <c:v>67.23</c:v>
                </c:pt>
                <c:pt idx="11">
                  <c:v>71.52</c:v>
                </c:pt>
                <c:pt idx="12">
                  <c:v>69.02</c:v>
                </c:pt>
                <c:pt idx="13">
                  <c:v>85.33</c:v>
                </c:pt>
                <c:pt idx="14">
                  <c:v>91.710000000000022</c:v>
                </c:pt>
                <c:pt idx="15">
                  <c:v>65.22</c:v>
                </c:pt>
                <c:pt idx="16">
                  <c:v>40.1</c:v>
                </c:pt>
                <c:pt idx="17">
                  <c:v>57.839999999999996</c:v>
                </c:pt>
                <c:pt idx="18">
                  <c:v>54.58</c:v>
                </c:pt>
                <c:pt idx="19">
                  <c:v>65.33</c:v>
                </c:pt>
                <c:pt idx="20">
                  <c:v>25.21</c:v>
                </c:pt>
                <c:pt idx="21">
                  <c:v>51.05</c:v>
                </c:pt>
              </c:numCache>
            </c:numRef>
          </c:val>
        </c:ser>
        <c:axId val="91992448"/>
        <c:axId val="91994368"/>
      </c:barChart>
      <c:catAx>
        <c:axId val="9199244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№ задания</a:t>
                </a:r>
              </a:p>
            </c:rich>
          </c:tx>
        </c:title>
        <c:majorTickMark val="none"/>
        <c:tickLblPos val="nextTo"/>
        <c:crossAx val="91994368"/>
        <c:crosses val="autoZero"/>
        <c:auto val="1"/>
        <c:lblAlgn val="ctr"/>
        <c:lblOffset val="100"/>
      </c:catAx>
      <c:valAx>
        <c:axId val="91994368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% выполнения заданий</a:t>
                </a:r>
              </a:p>
            </c:rich>
          </c:tx>
        </c:title>
        <c:numFmt formatCode="General" sourceLinked="1"/>
        <c:tickLblPos val="nextTo"/>
        <c:crossAx val="91992448"/>
        <c:crosses val="autoZero"/>
        <c:crossBetween val="between"/>
        <c:majorUnit val="10"/>
      </c:valAx>
    </c:plotArea>
    <c:legend>
      <c:legendPos val="b"/>
      <c:layout>
        <c:manualLayout>
          <c:xMode val="edge"/>
          <c:yMode val="edge"/>
          <c:x val="0.31968535723479596"/>
          <c:y val="0.83159721178438362"/>
          <c:w val="0.36062928553041268"/>
          <c:h val="9.2047909980604664E-2"/>
        </c:manualLayout>
      </c:layout>
    </c:legend>
    <c:plotVisOnly val="1"/>
  </c:chart>
  <c:externalData r:id="rId1"/>
</c:chartSpace>
</file>

<file path=word/charts/chart2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600" baseline="0"/>
            </a:pPr>
            <a:r>
              <a:rPr lang="ru-RU" sz="1200" baseline="0"/>
              <a:t>Выполнение заданий группами участников  6 класс</a:t>
            </a:r>
          </a:p>
        </c:rich>
      </c:tx>
    </c:title>
    <c:plotArea>
      <c:layout/>
      <c:lineChart>
        <c:grouping val="standard"/>
        <c:ser>
          <c:idx val="0"/>
          <c:order val="0"/>
          <c:tx>
            <c:strRef>
              <c:f>Лист1!$A$3</c:f>
              <c:strCache>
                <c:ptCount val="1"/>
                <c:pt idx="0">
                  <c:v>  Ср.% вып.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pPr>
              <a:solidFill>
                <a:schemeClr val="tx1"/>
              </a:solidFill>
              <a:ln>
                <a:solidFill>
                  <a:sysClr val="windowText" lastClr="000000"/>
                </a:solidFill>
              </a:ln>
            </c:spPr>
          </c:marker>
          <c:cat>
            <c:strRef>
              <c:f>Лист1!$B$2:$U$2</c:f>
              <c:strCache>
                <c:ptCount val="20"/>
                <c:pt idx="0">
                  <c:v>1.1</c:v>
                </c:pt>
                <c:pt idx="1">
                  <c:v>1.2</c:v>
                </c:pt>
                <c:pt idx="2">
                  <c:v>1.3</c:v>
                </c:pt>
                <c:pt idx="3">
                  <c:v>2.1</c:v>
                </c:pt>
                <c:pt idx="4">
                  <c:v>2.2</c:v>
                </c:pt>
                <c:pt idx="5">
                  <c:v>3.1</c:v>
                </c:pt>
                <c:pt idx="6">
                  <c:v>3.2</c:v>
                </c:pt>
                <c:pt idx="7">
                  <c:v>4.1</c:v>
                </c:pt>
                <c:pt idx="8">
                  <c:v>4.2</c:v>
                </c:pt>
                <c:pt idx="9">
                  <c:v>4.3</c:v>
                </c:pt>
                <c:pt idx="10">
                  <c:v>5</c:v>
                </c:pt>
                <c:pt idx="11">
                  <c:v>6.1</c:v>
                </c:pt>
                <c:pt idx="12">
                  <c:v>6.2</c:v>
                </c:pt>
                <c:pt idx="13">
                  <c:v>7.1</c:v>
                </c:pt>
                <c:pt idx="14">
                  <c:v>7.2</c:v>
                </c:pt>
                <c:pt idx="15">
                  <c:v>8</c:v>
                </c:pt>
                <c:pt idx="16">
                  <c:v>9</c:v>
                </c:pt>
                <c:pt idx="17">
                  <c:v>10K1</c:v>
                </c:pt>
                <c:pt idx="18">
                  <c:v>10K2</c:v>
                </c:pt>
                <c:pt idx="19">
                  <c:v>10K3</c:v>
                </c:pt>
              </c:strCache>
            </c:strRef>
          </c:cat>
          <c:val>
            <c:numRef>
              <c:f>Лист1!$B$3:$U$3</c:f>
              <c:numCache>
                <c:formatCode>General</c:formatCode>
                <c:ptCount val="20"/>
                <c:pt idx="0">
                  <c:v>97.59</c:v>
                </c:pt>
                <c:pt idx="1">
                  <c:v>39.14</c:v>
                </c:pt>
                <c:pt idx="2">
                  <c:v>36.230000000000011</c:v>
                </c:pt>
                <c:pt idx="3">
                  <c:v>73.5</c:v>
                </c:pt>
                <c:pt idx="4">
                  <c:v>37.44</c:v>
                </c:pt>
                <c:pt idx="5">
                  <c:v>73.02</c:v>
                </c:pt>
                <c:pt idx="6">
                  <c:v>43.760000000000012</c:v>
                </c:pt>
                <c:pt idx="7">
                  <c:v>54.720000000000013</c:v>
                </c:pt>
                <c:pt idx="8">
                  <c:v>46.57</c:v>
                </c:pt>
                <c:pt idx="9">
                  <c:v>61.260000000000012</c:v>
                </c:pt>
                <c:pt idx="10">
                  <c:v>71.45</c:v>
                </c:pt>
                <c:pt idx="11">
                  <c:v>72.510000000000005</c:v>
                </c:pt>
                <c:pt idx="12">
                  <c:v>43.78</c:v>
                </c:pt>
                <c:pt idx="13">
                  <c:v>58.98</c:v>
                </c:pt>
                <c:pt idx="14">
                  <c:v>25.51</c:v>
                </c:pt>
                <c:pt idx="15">
                  <c:v>44.91</c:v>
                </c:pt>
                <c:pt idx="16">
                  <c:v>70.040000000000006</c:v>
                </c:pt>
                <c:pt idx="17">
                  <c:v>80.209999999999994</c:v>
                </c:pt>
                <c:pt idx="18">
                  <c:v>69.34</c:v>
                </c:pt>
                <c:pt idx="19">
                  <c:v>38.46</c:v>
                </c:pt>
              </c:numCache>
            </c:numRef>
          </c:val>
        </c:ser>
        <c:ser>
          <c:idx val="1"/>
          <c:order val="1"/>
          <c:tx>
            <c:strRef>
              <c:f>Лист1!$A$4</c:f>
              <c:strCache>
                <c:ptCount val="1"/>
                <c:pt idx="0">
                  <c:v>  Ср.% вып.отм. 2</c:v>
                </c:pt>
              </c:strCache>
            </c:strRef>
          </c:tx>
          <c:cat>
            <c:strRef>
              <c:f>Лист1!$B$2:$U$2</c:f>
              <c:strCache>
                <c:ptCount val="20"/>
                <c:pt idx="0">
                  <c:v>1.1</c:v>
                </c:pt>
                <c:pt idx="1">
                  <c:v>1.2</c:v>
                </c:pt>
                <c:pt idx="2">
                  <c:v>1.3</c:v>
                </c:pt>
                <c:pt idx="3">
                  <c:v>2.1</c:v>
                </c:pt>
                <c:pt idx="4">
                  <c:v>2.2</c:v>
                </c:pt>
                <c:pt idx="5">
                  <c:v>3.1</c:v>
                </c:pt>
                <c:pt idx="6">
                  <c:v>3.2</c:v>
                </c:pt>
                <c:pt idx="7">
                  <c:v>4.1</c:v>
                </c:pt>
                <c:pt idx="8">
                  <c:v>4.2</c:v>
                </c:pt>
                <c:pt idx="9">
                  <c:v>4.3</c:v>
                </c:pt>
                <c:pt idx="10">
                  <c:v>5</c:v>
                </c:pt>
                <c:pt idx="11">
                  <c:v>6.1</c:v>
                </c:pt>
                <c:pt idx="12">
                  <c:v>6.2</c:v>
                </c:pt>
                <c:pt idx="13">
                  <c:v>7.1</c:v>
                </c:pt>
                <c:pt idx="14">
                  <c:v>7.2</c:v>
                </c:pt>
                <c:pt idx="15">
                  <c:v>8</c:v>
                </c:pt>
                <c:pt idx="16">
                  <c:v>9</c:v>
                </c:pt>
                <c:pt idx="17">
                  <c:v>10K1</c:v>
                </c:pt>
                <c:pt idx="18">
                  <c:v>10K2</c:v>
                </c:pt>
                <c:pt idx="19">
                  <c:v>10K3</c:v>
                </c:pt>
              </c:strCache>
            </c:strRef>
          </c:cat>
          <c:val>
            <c:numRef>
              <c:f>Лист1!$B$4:$U$4</c:f>
              <c:numCache>
                <c:formatCode>General</c:formatCode>
                <c:ptCount val="20"/>
                <c:pt idx="0">
                  <c:v>93.11999999999999</c:v>
                </c:pt>
                <c:pt idx="1">
                  <c:v>16.77</c:v>
                </c:pt>
                <c:pt idx="2">
                  <c:v>11.44</c:v>
                </c:pt>
                <c:pt idx="3">
                  <c:v>49.78</c:v>
                </c:pt>
                <c:pt idx="4">
                  <c:v>10.94</c:v>
                </c:pt>
                <c:pt idx="5">
                  <c:v>52.91</c:v>
                </c:pt>
                <c:pt idx="6">
                  <c:v>12.43</c:v>
                </c:pt>
                <c:pt idx="7">
                  <c:v>24.7</c:v>
                </c:pt>
                <c:pt idx="8">
                  <c:v>19.75</c:v>
                </c:pt>
                <c:pt idx="9">
                  <c:v>23.779999999999987</c:v>
                </c:pt>
                <c:pt idx="10">
                  <c:v>38.309999999999995</c:v>
                </c:pt>
                <c:pt idx="11">
                  <c:v>47.18</c:v>
                </c:pt>
                <c:pt idx="12">
                  <c:v>13.81</c:v>
                </c:pt>
                <c:pt idx="13">
                  <c:v>29.19</c:v>
                </c:pt>
                <c:pt idx="14">
                  <c:v>5.83</c:v>
                </c:pt>
                <c:pt idx="15">
                  <c:v>12.96</c:v>
                </c:pt>
                <c:pt idx="16">
                  <c:v>45.61</c:v>
                </c:pt>
                <c:pt idx="17">
                  <c:v>49.59</c:v>
                </c:pt>
                <c:pt idx="18">
                  <c:v>35.520000000000003</c:v>
                </c:pt>
                <c:pt idx="19">
                  <c:v>11.33</c:v>
                </c:pt>
              </c:numCache>
            </c:numRef>
          </c:val>
        </c:ser>
        <c:ser>
          <c:idx val="2"/>
          <c:order val="2"/>
          <c:tx>
            <c:strRef>
              <c:f>Лист1!$A$5</c:f>
              <c:strCache>
                <c:ptCount val="1"/>
                <c:pt idx="0">
                  <c:v>  Ср.% вып.отм. 3</c:v>
                </c:pt>
              </c:strCache>
            </c:strRef>
          </c:tx>
          <c:cat>
            <c:strRef>
              <c:f>Лист1!$B$2:$U$2</c:f>
              <c:strCache>
                <c:ptCount val="20"/>
                <c:pt idx="0">
                  <c:v>1.1</c:v>
                </c:pt>
                <c:pt idx="1">
                  <c:v>1.2</c:v>
                </c:pt>
                <c:pt idx="2">
                  <c:v>1.3</c:v>
                </c:pt>
                <c:pt idx="3">
                  <c:v>2.1</c:v>
                </c:pt>
                <c:pt idx="4">
                  <c:v>2.2</c:v>
                </c:pt>
                <c:pt idx="5">
                  <c:v>3.1</c:v>
                </c:pt>
                <c:pt idx="6">
                  <c:v>3.2</c:v>
                </c:pt>
                <c:pt idx="7">
                  <c:v>4.1</c:v>
                </c:pt>
                <c:pt idx="8">
                  <c:v>4.2</c:v>
                </c:pt>
                <c:pt idx="9">
                  <c:v>4.3</c:v>
                </c:pt>
                <c:pt idx="10">
                  <c:v>5</c:v>
                </c:pt>
                <c:pt idx="11">
                  <c:v>6.1</c:v>
                </c:pt>
                <c:pt idx="12">
                  <c:v>6.2</c:v>
                </c:pt>
                <c:pt idx="13">
                  <c:v>7.1</c:v>
                </c:pt>
                <c:pt idx="14">
                  <c:v>7.2</c:v>
                </c:pt>
                <c:pt idx="15">
                  <c:v>8</c:v>
                </c:pt>
                <c:pt idx="16">
                  <c:v>9</c:v>
                </c:pt>
                <c:pt idx="17">
                  <c:v>10K1</c:v>
                </c:pt>
                <c:pt idx="18">
                  <c:v>10K2</c:v>
                </c:pt>
                <c:pt idx="19">
                  <c:v>10K3</c:v>
                </c:pt>
              </c:strCache>
            </c:strRef>
          </c:cat>
          <c:val>
            <c:numRef>
              <c:f>Лист1!$B$5:$U$5</c:f>
              <c:numCache>
                <c:formatCode>General</c:formatCode>
                <c:ptCount val="20"/>
                <c:pt idx="0">
                  <c:v>97.56</c:v>
                </c:pt>
                <c:pt idx="1">
                  <c:v>31.459999999999987</c:v>
                </c:pt>
                <c:pt idx="2">
                  <c:v>27.35</c:v>
                </c:pt>
                <c:pt idx="3">
                  <c:v>69.430000000000007</c:v>
                </c:pt>
                <c:pt idx="4">
                  <c:v>28.64</c:v>
                </c:pt>
                <c:pt idx="5">
                  <c:v>70.02</c:v>
                </c:pt>
                <c:pt idx="6">
                  <c:v>32.92</c:v>
                </c:pt>
                <c:pt idx="7">
                  <c:v>47.660000000000011</c:v>
                </c:pt>
                <c:pt idx="8">
                  <c:v>38.57</c:v>
                </c:pt>
                <c:pt idx="9">
                  <c:v>55.06</c:v>
                </c:pt>
                <c:pt idx="10">
                  <c:v>67.410000000000025</c:v>
                </c:pt>
                <c:pt idx="11">
                  <c:v>67.569999999999993</c:v>
                </c:pt>
                <c:pt idx="12">
                  <c:v>35.370000000000005</c:v>
                </c:pt>
                <c:pt idx="13">
                  <c:v>54.379999999999995</c:v>
                </c:pt>
                <c:pt idx="14">
                  <c:v>16.670000000000005</c:v>
                </c:pt>
                <c:pt idx="15">
                  <c:v>35.309999999999995</c:v>
                </c:pt>
                <c:pt idx="16">
                  <c:v>66.66</c:v>
                </c:pt>
                <c:pt idx="17">
                  <c:v>78.02</c:v>
                </c:pt>
                <c:pt idx="18">
                  <c:v>65.58</c:v>
                </c:pt>
                <c:pt idx="19">
                  <c:v>31.72</c:v>
                </c:pt>
              </c:numCache>
            </c:numRef>
          </c:val>
        </c:ser>
        <c:ser>
          <c:idx val="3"/>
          <c:order val="3"/>
          <c:tx>
            <c:strRef>
              <c:f>Лист1!$A$6</c:f>
              <c:strCache>
                <c:ptCount val="1"/>
                <c:pt idx="0">
                  <c:v>  Ср.% вып.отм. 4</c:v>
                </c:pt>
              </c:strCache>
            </c:strRef>
          </c:tx>
          <c:cat>
            <c:strRef>
              <c:f>Лист1!$B$2:$U$2</c:f>
              <c:strCache>
                <c:ptCount val="20"/>
                <c:pt idx="0">
                  <c:v>1.1</c:v>
                </c:pt>
                <c:pt idx="1">
                  <c:v>1.2</c:v>
                </c:pt>
                <c:pt idx="2">
                  <c:v>1.3</c:v>
                </c:pt>
                <c:pt idx="3">
                  <c:v>2.1</c:v>
                </c:pt>
                <c:pt idx="4">
                  <c:v>2.2</c:v>
                </c:pt>
                <c:pt idx="5">
                  <c:v>3.1</c:v>
                </c:pt>
                <c:pt idx="6">
                  <c:v>3.2</c:v>
                </c:pt>
                <c:pt idx="7">
                  <c:v>4.1</c:v>
                </c:pt>
                <c:pt idx="8">
                  <c:v>4.2</c:v>
                </c:pt>
                <c:pt idx="9">
                  <c:v>4.3</c:v>
                </c:pt>
                <c:pt idx="10">
                  <c:v>5</c:v>
                </c:pt>
                <c:pt idx="11">
                  <c:v>6.1</c:v>
                </c:pt>
                <c:pt idx="12">
                  <c:v>6.2</c:v>
                </c:pt>
                <c:pt idx="13">
                  <c:v>7.1</c:v>
                </c:pt>
                <c:pt idx="14">
                  <c:v>7.2</c:v>
                </c:pt>
                <c:pt idx="15">
                  <c:v>8</c:v>
                </c:pt>
                <c:pt idx="16">
                  <c:v>9</c:v>
                </c:pt>
                <c:pt idx="17">
                  <c:v>10K1</c:v>
                </c:pt>
                <c:pt idx="18">
                  <c:v>10K2</c:v>
                </c:pt>
                <c:pt idx="19">
                  <c:v>10K3</c:v>
                </c:pt>
              </c:strCache>
            </c:strRef>
          </c:cat>
          <c:val>
            <c:numRef>
              <c:f>Лист1!$B$6:$U$6</c:f>
              <c:numCache>
                <c:formatCode>General</c:formatCode>
                <c:ptCount val="20"/>
                <c:pt idx="0">
                  <c:v>98.97</c:v>
                </c:pt>
                <c:pt idx="1">
                  <c:v>51.59</c:v>
                </c:pt>
                <c:pt idx="2">
                  <c:v>50.660000000000011</c:v>
                </c:pt>
                <c:pt idx="3">
                  <c:v>84.490000000000023</c:v>
                </c:pt>
                <c:pt idx="4">
                  <c:v>52.230000000000011</c:v>
                </c:pt>
                <c:pt idx="5">
                  <c:v>81.72</c:v>
                </c:pt>
                <c:pt idx="6">
                  <c:v>63.01</c:v>
                </c:pt>
                <c:pt idx="7">
                  <c:v>69.86</c:v>
                </c:pt>
                <c:pt idx="8">
                  <c:v>61.4</c:v>
                </c:pt>
                <c:pt idx="9">
                  <c:v>78.61</c:v>
                </c:pt>
                <c:pt idx="10">
                  <c:v>85.63</c:v>
                </c:pt>
                <c:pt idx="11">
                  <c:v>85.52</c:v>
                </c:pt>
                <c:pt idx="12">
                  <c:v>60.18</c:v>
                </c:pt>
                <c:pt idx="13">
                  <c:v>71.8</c:v>
                </c:pt>
                <c:pt idx="14">
                  <c:v>37.78</c:v>
                </c:pt>
                <c:pt idx="15">
                  <c:v>63.28</c:v>
                </c:pt>
                <c:pt idx="16">
                  <c:v>80.5</c:v>
                </c:pt>
                <c:pt idx="17">
                  <c:v>91.910000000000025</c:v>
                </c:pt>
                <c:pt idx="18">
                  <c:v>83.33</c:v>
                </c:pt>
                <c:pt idx="19">
                  <c:v>52.449999999999996</c:v>
                </c:pt>
              </c:numCache>
            </c:numRef>
          </c:val>
        </c:ser>
        <c:ser>
          <c:idx val="4"/>
          <c:order val="4"/>
          <c:tx>
            <c:strRef>
              <c:f>Лист1!$A$7</c:f>
              <c:strCache>
                <c:ptCount val="1"/>
                <c:pt idx="0">
                  <c:v>  Ср.% вып.отм.5</c:v>
                </c:pt>
              </c:strCache>
            </c:strRef>
          </c:tx>
          <c:cat>
            <c:strRef>
              <c:f>Лист1!$B$2:$U$2</c:f>
              <c:strCache>
                <c:ptCount val="20"/>
                <c:pt idx="0">
                  <c:v>1.1</c:v>
                </c:pt>
                <c:pt idx="1">
                  <c:v>1.2</c:v>
                </c:pt>
                <c:pt idx="2">
                  <c:v>1.3</c:v>
                </c:pt>
                <c:pt idx="3">
                  <c:v>2.1</c:v>
                </c:pt>
                <c:pt idx="4">
                  <c:v>2.2</c:v>
                </c:pt>
                <c:pt idx="5">
                  <c:v>3.1</c:v>
                </c:pt>
                <c:pt idx="6">
                  <c:v>3.2</c:v>
                </c:pt>
                <c:pt idx="7">
                  <c:v>4.1</c:v>
                </c:pt>
                <c:pt idx="8">
                  <c:v>4.2</c:v>
                </c:pt>
                <c:pt idx="9">
                  <c:v>4.3</c:v>
                </c:pt>
                <c:pt idx="10">
                  <c:v>5</c:v>
                </c:pt>
                <c:pt idx="11">
                  <c:v>6.1</c:v>
                </c:pt>
                <c:pt idx="12">
                  <c:v>6.2</c:v>
                </c:pt>
                <c:pt idx="13">
                  <c:v>7.1</c:v>
                </c:pt>
                <c:pt idx="14">
                  <c:v>7.2</c:v>
                </c:pt>
                <c:pt idx="15">
                  <c:v>8</c:v>
                </c:pt>
                <c:pt idx="16">
                  <c:v>9</c:v>
                </c:pt>
                <c:pt idx="17">
                  <c:v>10K1</c:v>
                </c:pt>
                <c:pt idx="18">
                  <c:v>10K2</c:v>
                </c:pt>
                <c:pt idx="19">
                  <c:v>10K3</c:v>
                </c:pt>
              </c:strCache>
            </c:strRef>
          </c:cat>
          <c:val>
            <c:numRef>
              <c:f>Лист1!$B$7:$U$7</c:f>
              <c:numCache>
                <c:formatCode>General</c:formatCode>
                <c:ptCount val="20"/>
                <c:pt idx="0">
                  <c:v>99.83</c:v>
                </c:pt>
                <c:pt idx="1">
                  <c:v>77.510000000000005</c:v>
                </c:pt>
                <c:pt idx="2">
                  <c:v>78.22</c:v>
                </c:pt>
                <c:pt idx="3">
                  <c:v>95.29</c:v>
                </c:pt>
                <c:pt idx="4">
                  <c:v>80.319999999999993</c:v>
                </c:pt>
                <c:pt idx="5">
                  <c:v>91.61</c:v>
                </c:pt>
                <c:pt idx="6">
                  <c:v>88.66</c:v>
                </c:pt>
                <c:pt idx="7">
                  <c:v>90.13</c:v>
                </c:pt>
                <c:pt idx="8">
                  <c:v>84.06</c:v>
                </c:pt>
                <c:pt idx="9">
                  <c:v>94.55</c:v>
                </c:pt>
                <c:pt idx="10">
                  <c:v>96.14</c:v>
                </c:pt>
                <c:pt idx="11">
                  <c:v>93.59</c:v>
                </c:pt>
                <c:pt idx="12">
                  <c:v>83.490000000000023</c:v>
                </c:pt>
                <c:pt idx="13">
                  <c:v>88.06</c:v>
                </c:pt>
                <c:pt idx="14">
                  <c:v>67.88</c:v>
                </c:pt>
                <c:pt idx="15">
                  <c:v>86.59</c:v>
                </c:pt>
                <c:pt idx="16">
                  <c:v>91.07</c:v>
                </c:pt>
                <c:pt idx="17">
                  <c:v>98.86999999999999</c:v>
                </c:pt>
                <c:pt idx="18">
                  <c:v>94.27</c:v>
                </c:pt>
                <c:pt idx="19">
                  <c:v>71.75</c:v>
                </c:pt>
              </c:numCache>
            </c:numRef>
          </c:val>
        </c:ser>
        <c:marker val="1"/>
        <c:axId val="92025600"/>
        <c:axId val="92027520"/>
      </c:lineChart>
      <c:catAx>
        <c:axId val="9202560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№ заданий</a:t>
                </a:r>
              </a:p>
            </c:rich>
          </c:tx>
        </c:title>
        <c:tickLblPos val="nextTo"/>
        <c:crossAx val="92027520"/>
        <c:crosses val="autoZero"/>
        <c:auto val="1"/>
        <c:lblAlgn val="ctr"/>
        <c:lblOffset val="100"/>
      </c:catAx>
      <c:valAx>
        <c:axId val="92027520"/>
        <c:scaling>
          <c:orientation val="minMax"/>
          <c:max val="100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Ср.% выполнения заданий</a:t>
                </a:r>
              </a:p>
            </c:rich>
          </c:tx>
        </c:title>
        <c:numFmt formatCode="General" sourceLinked="1"/>
        <c:tickLblPos val="nextTo"/>
        <c:crossAx val="9202560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2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Выполнение заданий ВПР в 6 параллели</a:t>
            </a:r>
          </a:p>
        </c:rich>
      </c:tx>
    </c:title>
    <c:plotArea>
      <c:layout/>
      <c:lineChart>
        <c:grouping val="standard"/>
        <c:ser>
          <c:idx val="0"/>
          <c:order val="0"/>
          <c:tx>
            <c:strRef>
              <c:f>Лист2!$A$2</c:f>
              <c:strCache>
                <c:ptCount val="1"/>
                <c:pt idx="0">
                  <c:v>Нижегородская обл.</c:v>
                </c:pt>
              </c:strCache>
            </c:strRef>
          </c:tx>
          <c:cat>
            <c:strRef>
              <c:f>Лист2!$B$1:$U$1</c:f>
              <c:strCache>
                <c:ptCount val="20"/>
                <c:pt idx="0">
                  <c:v>1.1</c:v>
                </c:pt>
                <c:pt idx="1">
                  <c:v>1.2</c:v>
                </c:pt>
                <c:pt idx="2">
                  <c:v>1.3</c:v>
                </c:pt>
                <c:pt idx="3">
                  <c:v>2.1</c:v>
                </c:pt>
                <c:pt idx="4">
                  <c:v>2.2</c:v>
                </c:pt>
                <c:pt idx="5">
                  <c:v>3.1</c:v>
                </c:pt>
                <c:pt idx="6">
                  <c:v>3.2</c:v>
                </c:pt>
                <c:pt idx="7">
                  <c:v>4.1</c:v>
                </c:pt>
                <c:pt idx="8">
                  <c:v>4.2</c:v>
                </c:pt>
                <c:pt idx="9">
                  <c:v>4.3</c:v>
                </c:pt>
                <c:pt idx="10">
                  <c:v>5</c:v>
                </c:pt>
                <c:pt idx="11">
                  <c:v>6.1</c:v>
                </c:pt>
                <c:pt idx="12">
                  <c:v>6.2</c:v>
                </c:pt>
                <c:pt idx="13">
                  <c:v>7.1</c:v>
                </c:pt>
                <c:pt idx="14">
                  <c:v>7.2</c:v>
                </c:pt>
                <c:pt idx="15">
                  <c:v>8</c:v>
                </c:pt>
                <c:pt idx="16">
                  <c:v>9</c:v>
                </c:pt>
                <c:pt idx="17">
                  <c:v>10K1</c:v>
                </c:pt>
                <c:pt idx="18">
                  <c:v>10K2</c:v>
                </c:pt>
                <c:pt idx="19">
                  <c:v>10K3</c:v>
                </c:pt>
              </c:strCache>
            </c:strRef>
          </c:cat>
          <c:val>
            <c:numRef>
              <c:f>Лист2!$B$2:$U$2</c:f>
              <c:numCache>
                <c:formatCode>General</c:formatCode>
                <c:ptCount val="20"/>
                <c:pt idx="0">
                  <c:v>97.59</c:v>
                </c:pt>
                <c:pt idx="1">
                  <c:v>39.14</c:v>
                </c:pt>
                <c:pt idx="2">
                  <c:v>36.230000000000011</c:v>
                </c:pt>
                <c:pt idx="3">
                  <c:v>73.5</c:v>
                </c:pt>
                <c:pt idx="4">
                  <c:v>37.44</c:v>
                </c:pt>
                <c:pt idx="5">
                  <c:v>73.02</c:v>
                </c:pt>
                <c:pt idx="6">
                  <c:v>43.760000000000012</c:v>
                </c:pt>
                <c:pt idx="7">
                  <c:v>54.720000000000013</c:v>
                </c:pt>
                <c:pt idx="8">
                  <c:v>46.57</c:v>
                </c:pt>
                <c:pt idx="9">
                  <c:v>61.260000000000012</c:v>
                </c:pt>
                <c:pt idx="10">
                  <c:v>71.45</c:v>
                </c:pt>
                <c:pt idx="11">
                  <c:v>72.510000000000005</c:v>
                </c:pt>
                <c:pt idx="12">
                  <c:v>43.78</c:v>
                </c:pt>
                <c:pt idx="13">
                  <c:v>58.98</c:v>
                </c:pt>
                <c:pt idx="14">
                  <c:v>25.51</c:v>
                </c:pt>
                <c:pt idx="15">
                  <c:v>44.91</c:v>
                </c:pt>
                <c:pt idx="16">
                  <c:v>70.040000000000006</c:v>
                </c:pt>
                <c:pt idx="17">
                  <c:v>80.209999999999994</c:v>
                </c:pt>
                <c:pt idx="18">
                  <c:v>69.34</c:v>
                </c:pt>
                <c:pt idx="19">
                  <c:v>38.46</c:v>
                </c:pt>
              </c:numCache>
            </c:numRef>
          </c:val>
        </c:ser>
        <c:ser>
          <c:idx val="1"/>
          <c:order val="1"/>
          <c:tx>
            <c:strRef>
              <c:f>Лист2!$A$3</c:f>
              <c:strCache>
                <c:ptCount val="1"/>
                <c:pt idx="0">
                  <c:v>РФ</c:v>
                </c:pt>
              </c:strCache>
            </c:strRef>
          </c:tx>
          <c:spPr>
            <a:ln>
              <a:solidFill>
                <a:sysClr val="windowText" lastClr="000000"/>
              </a:solidFill>
            </a:ln>
          </c:spPr>
          <c:marker>
            <c:spPr>
              <a:solidFill>
                <a:schemeClr val="tx1"/>
              </a:solidFill>
              <a:ln>
                <a:solidFill>
                  <a:sysClr val="windowText" lastClr="000000"/>
                </a:solidFill>
              </a:ln>
            </c:spPr>
          </c:marker>
          <c:cat>
            <c:strRef>
              <c:f>Лист2!$B$1:$U$1</c:f>
              <c:strCache>
                <c:ptCount val="20"/>
                <c:pt idx="0">
                  <c:v>1.1</c:v>
                </c:pt>
                <c:pt idx="1">
                  <c:v>1.2</c:v>
                </c:pt>
                <c:pt idx="2">
                  <c:v>1.3</c:v>
                </c:pt>
                <c:pt idx="3">
                  <c:v>2.1</c:v>
                </c:pt>
                <c:pt idx="4">
                  <c:v>2.2</c:v>
                </c:pt>
                <c:pt idx="5">
                  <c:v>3.1</c:v>
                </c:pt>
                <c:pt idx="6">
                  <c:v>3.2</c:v>
                </c:pt>
                <c:pt idx="7">
                  <c:v>4.1</c:v>
                </c:pt>
                <c:pt idx="8">
                  <c:v>4.2</c:v>
                </c:pt>
                <c:pt idx="9">
                  <c:v>4.3</c:v>
                </c:pt>
                <c:pt idx="10">
                  <c:v>5</c:v>
                </c:pt>
                <c:pt idx="11">
                  <c:v>6.1</c:v>
                </c:pt>
                <c:pt idx="12">
                  <c:v>6.2</c:v>
                </c:pt>
                <c:pt idx="13">
                  <c:v>7.1</c:v>
                </c:pt>
                <c:pt idx="14">
                  <c:v>7.2</c:v>
                </c:pt>
                <c:pt idx="15">
                  <c:v>8</c:v>
                </c:pt>
                <c:pt idx="16">
                  <c:v>9</c:v>
                </c:pt>
                <c:pt idx="17">
                  <c:v>10K1</c:v>
                </c:pt>
                <c:pt idx="18">
                  <c:v>10K2</c:v>
                </c:pt>
                <c:pt idx="19">
                  <c:v>10K3</c:v>
                </c:pt>
              </c:strCache>
            </c:strRef>
          </c:cat>
          <c:val>
            <c:numRef>
              <c:f>Лист2!$B$3:$U$3</c:f>
              <c:numCache>
                <c:formatCode>General</c:formatCode>
                <c:ptCount val="20"/>
                <c:pt idx="0">
                  <c:v>96.88</c:v>
                </c:pt>
                <c:pt idx="1">
                  <c:v>38.349999999999994</c:v>
                </c:pt>
                <c:pt idx="2">
                  <c:v>34.49</c:v>
                </c:pt>
                <c:pt idx="3">
                  <c:v>71.73</c:v>
                </c:pt>
                <c:pt idx="4">
                  <c:v>42.9</c:v>
                </c:pt>
                <c:pt idx="5">
                  <c:v>69.569999999999993</c:v>
                </c:pt>
                <c:pt idx="6">
                  <c:v>44.21</c:v>
                </c:pt>
                <c:pt idx="7">
                  <c:v>57.05</c:v>
                </c:pt>
                <c:pt idx="8">
                  <c:v>52.27</c:v>
                </c:pt>
                <c:pt idx="9">
                  <c:v>61.87</c:v>
                </c:pt>
                <c:pt idx="10">
                  <c:v>67.239999999999995</c:v>
                </c:pt>
                <c:pt idx="11">
                  <c:v>71.849999999999994</c:v>
                </c:pt>
                <c:pt idx="12">
                  <c:v>45.1</c:v>
                </c:pt>
                <c:pt idx="13">
                  <c:v>57.86</c:v>
                </c:pt>
                <c:pt idx="14">
                  <c:v>25.779999999999987</c:v>
                </c:pt>
                <c:pt idx="15">
                  <c:v>44.99</c:v>
                </c:pt>
                <c:pt idx="16">
                  <c:v>68.31</c:v>
                </c:pt>
                <c:pt idx="17">
                  <c:v>80.09</c:v>
                </c:pt>
                <c:pt idx="18">
                  <c:v>68.790000000000006</c:v>
                </c:pt>
                <c:pt idx="19">
                  <c:v>40.5</c:v>
                </c:pt>
              </c:numCache>
            </c:numRef>
          </c:val>
        </c:ser>
        <c:marker val="1"/>
        <c:axId val="92060672"/>
        <c:axId val="92062848"/>
      </c:lineChart>
      <c:catAx>
        <c:axId val="92060672"/>
        <c:scaling>
          <c:orientation val="minMax"/>
        </c:scaling>
        <c:axPos val="b"/>
        <c:tickLblPos val="nextTo"/>
        <c:crossAx val="92062848"/>
        <c:crosses val="autoZero"/>
        <c:auto val="1"/>
        <c:lblAlgn val="ctr"/>
        <c:lblOffset val="100"/>
      </c:catAx>
      <c:valAx>
        <c:axId val="92062848"/>
        <c:scaling>
          <c:orientation val="minMax"/>
          <c:max val="100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Количество участников %</a:t>
                </a:r>
              </a:p>
            </c:rich>
          </c:tx>
        </c:title>
        <c:numFmt formatCode="General" sourceLinked="1"/>
        <c:tickLblPos val="nextTo"/>
        <c:crossAx val="92060672"/>
        <c:crosses val="autoZero"/>
        <c:crossBetween val="between"/>
        <c:majorUnit val="10"/>
      </c:valAx>
    </c:plotArea>
    <c:legend>
      <c:legendPos val="b"/>
    </c:legend>
    <c:plotVisOnly val="1"/>
  </c:chart>
  <c:externalData r:id="rId1"/>
</c:chartSpace>
</file>

<file path=word/charts/chart2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Выполнения заданий группами участников 7 класс</a:t>
            </a:r>
          </a:p>
        </c:rich>
      </c:tx>
    </c:title>
    <c:plotArea>
      <c:layout/>
      <c:lineChart>
        <c:grouping val="standard"/>
        <c:ser>
          <c:idx val="0"/>
          <c:order val="0"/>
          <c:tx>
            <c:strRef>
              <c:f>Лист1!$A$2</c:f>
              <c:strCache>
                <c:ptCount val="1"/>
                <c:pt idx="0">
                  <c:v>Ср.% выполнения</c:v>
                </c:pt>
              </c:strCache>
            </c:strRef>
          </c:tx>
          <c:spPr>
            <a:ln w="38100">
              <a:solidFill>
                <a:sysClr val="windowText" lastClr="000000"/>
              </a:solidFill>
            </a:ln>
          </c:spPr>
          <c:marker>
            <c:spPr>
              <a:solidFill>
                <a:schemeClr val="tx1"/>
              </a:solidFill>
              <a:ln w="38100">
                <a:solidFill>
                  <a:sysClr val="windowText" lastClr="000000"/>
                </a:solidFill>
              </a:ln>
            </c:spPr>
          </c:marker>
          <c:cat>
            <c:strRef>
              <c:f>Лист1!$B$1:$V$1</c:f>
              <c:strCache>
                <c:ptCount val="21"/>
                <c:pt idx="0">
                  <c:v>1.1</c:v>
                </c:pt>
                <c:pt idx="1">
                  <c:v>1.2</c:v>
                </c:pt>
                <c:pt idx="2">
                  <c:v>1.3</c:v>
                </c:pt>
                <c:pt idx="3">
                  <c:v>2.1</c:v>
                </c:pt>
                <c:pt idx="4">
                  <c:v>2.2</c:v>
                </c:pt>
                <c:pt idx="5">
                  <c:v>3.1</c:v>
                </c:pt>
                <c:pt idx="6">
                  <c:v>3.2</c:v>
                </c:pt>
                <c:pt idx="7">
                  <c:v>3.3</c:v>
                </c:pt>
                <c:pt idx="8">
                  <c:v>3.4</c:v>
                </c:pt>
                <c:pt idx="9">
                  <c:v>4.</c:v>
                </c:pt>
                <c:pt idx="10">
                  <c:v>5.1</c:v>
                </c:pt>
                <c:pt idx="11">
                  <c:v>5.2</c:v>
                </c:pt>
                <c:pt idx="12">
                  <c:v>5.3</c:v>
                </c:pt>
                <c:pt idx="13">
                  <c:v>6.</c:v>
                </c:pt>
                <c:pt idx="14">
                  <c:v>7.</c:v>
                </c:pt>
                <c:pt idx="15">
                  <c:v>8.1</c:v>
                </c:pt>
                <c:pt idx="16">
                  <c:v>8.2</c:v>
                </c:pt>
                <c:pt idx="17">
                  <c:v>8.3</c:v>
                </c:pt>
                <c:pt idx="18">
                  <c:v>9.</c:v>
                </c:pt>
                <c:pt idx="19">
                  <c:v>10.1</c:v>
                </c:pt>
                <c:pt idx="20">
                  <c:v>10.2</c:v>
                </c:pt>
              </c:strCache>
            </c:strRef>
          </c:cat>
          <c:val>
            <c:numRef>
              <c:f>Лист1!$B$2:$V$2</c:f>
              <c:numCache>
                <c:formatCode>General</c:formatCode>
                <c:ptCount val="21"/>
                <c:pt idx="0">
                  <c:v>61.25</c:v>
                </c:pt>
                <c:pt idx="1">
                  <c:v>31.57</c:v>
                </c:pt>
                <c:pt idx="2">
                  <c:v>45.96</c:v>
                </c:pt>
                <c:pt idx="3">
                  <c:v>60.18</c:v>
                </c:pt>
                <c:pt idx="4">
                  <c:v>44.09</c:v>
                </c:pt>
                <c:pt idx="5">
                  <c:v>64.739999999999995</c:v>
                </c:pt>
                <c:pt idx="6">
                  <c:v>44.05</c:v>
                </c:pt>
                <c:pt idx="7">
                  <c:v>32.300000000000004</c:v>
                </c:pt>
                <c:pt idx="8">
                  <c:v>30.32</c:v>
                </c:pt>
                <c:pt idx="9">
                  <c:v>53.04</c:v>
                </c:pt>
                <c:pt idx="10">
                  <c:v>62.68</c:v>
                </c:pt>
                <c:pt idx="11">
                  <c:v>43.49</c:v>
                </c:pt>
                <c:pt idx="12">
                  <c:v>41.260000000000012</c:v>
                </c:pt>
                <c:pt idx="13">
                  <c:v>62.03</c:v>
                </c:pt>
                <c:pt idx="14">
                  <c:v>81.98</c:v>
                </c:pt>
                <c:pt idx="15">
                  <c:v>44.87</c:v>
                </c:pt>
                <c:pt idx="16">
                  <c:v>39.050000000000004</c:v>
                </c:pt>
                <c:pt idx="17">
                  <c:v>19.420000000000002</c:v>
                </c:pt>
                <c:pt idx="18">
                  <c:v>60.160000000000011</c:v>
                </c:pt>
                <c:pt idx="19">
                  <c:v>88.42</c:v>
                </c:pt>
                <c:pt idx="20">
                  <c:v>82.59</c:v>
                </c:pt>
              </c:numCache>
            </c:numRef>
          </c:val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  Ср.% вып. уч. гр.баллов 2</c:v>
                </c:pt>
              </c:strCache>
            </c:strRef>
          </c:tx>
          <c:cat>
            <c:strRef>
              <c:f>Лист1!$B$1:$V$1</c:f>
              <c:strCache>
                <c:ptCount val="21"/>
                <c:pt idx="0">
                  <c:v>1.1</c:v>
                </c:pt>
                <c:pt idx="1">
                  <c:v>1.2</c:v>
                </c:pt>
                <c:pt idx="2">
                  <c:v>1.3</c:v>
                </c:pt>
                <c:pt idx="3">
                  <c:v>2.1</c:v>
                </c:pt>
                <c:pt idx="4">
                  <c:v>2.2</c:v>
                </c:pt>
                <c:pt idx="5">
                  <c:v>3.1</c:v>
                </c:pt>
                <c:pt idx="6">
                  <c:v>3.2</c:v>
                </c:pt>
                <c:pt idx="7">
                  <c:v>3.3</c:v>
                </c:pt>
                <c:pt idx="8">
                  <c:v>3.4</c:v>
                </c:pt>
                <c:pt idx="9">
                  <c:v>4.</c:v>
                </c:pt>
                <c:pt idx="10">
                  <c:v>5.1</c:v>
                </c:pt>
                <c:pt idx="11">
                  <c:v>5.2</c:v>
                </c:pt>
                <c:pt idx="12">
                  <c:v>5.3</c:v>
                </c:pt>
                <c:pt idx="13">
                  <c:v>6.</c:v>
                </c:pt>
                <c:pt idx="14">
                  <c:v>7.</c:v>
                </c:pt>
                <c:pt idx="15">
                  <c:v>8.1</c:v>
                </c:pt>
                <c:pt idx="16">
                  <c:v>8.2</c:v>
                </c:pt>
                <c:pt idx="17">
                  <c:v>8.3</c:v>
                </c:pt>
                <c:pt idx="18">
                  <c:v>9.</c:v>
                </c:pt>
                <c:pt idx="19">
                  <c:v>10.1</c:v>
                </c:pt>
                <c:pt idx="20">
                  <c:v>10.2</c:v>
                </c:pt>
              </c:strCache>
            </c:strRef>
          </c:cat>
          <c:val>
            <c:numRef>
              <c:f>Лист1!$B$3:$V$3</c:f>
              <c:numCache>
                <c:formatCode>General</c:formatCode>
                <c:ptCount val="21"/>
                <c:pt idx="0">
                  <c:v>31.16</c:v>
                </c:pt>
                <c:pt idx="1">
                  <c:v>9.2900000000000009</c:v>
                </c:pt>
                <c:pt idx="2">
                  <c:v>18.72</c:v>
                </c:pt>
                <c:pt idx="3">
                  <c:v>33.39</c:v>
                </c:pt>
                <c:pt idx="4">
                  <c:v>16.71</c:v>
                </c:pt>
                <c:pt idx="5">
                  <c:v>28.17</c:v>
                </c:pt>
                <c:pt idx="6">
                  <c:v>11.139999999999999</c:v>
                </c:pt>
                <c:pt idx="7">
                  <c:v>6.8199999999999985</c:v>
                </c:pt>
                <c:pt idx="8">
                  <c:v>5.81</c:v>
                </c:pt>
                <c:pt idx="9">
                  <c:v>21.45</c:v>
                </c:pt>
                <c:pt idx="10">
                  <c:v>30.36</c:v>
                </c:pt>
                <c:pt idx="11">
                  <c:v>15.54</c:v>
                </c:pt>
                <c:pt idx="12">
                  <c:v>13.01</c:v>
                </c:pt>
                <c:pt idx="13">
                  <c:v>34.449999999999996</c:v>
                </c:pt>
                <c:pt idx="14">
                  <c:v>62.36</c:v>
                </c:pt>
                <c:pt idx="15">
                  <c:v>18.279999999999987</c:v>
                </c:pt>
                <c:pt idx="16">
                  <c:v>13.39</c:v>
                </c:pt>
                <c:pt idx="17">
                  <c:v>5.41</c:v>
                </c:pt>
                <c:pt idx="18">
                  <c:v>30.49</c:v>
                </c:pt>
                <c:pt idx="19">
                  <c:v>63.120000000000012</c:v>
                </c:pt>
                <c:pt idx="20">
                  <c:v>51.87</c:v>
                </c:pt>
              </c:numCache>
            </c:numRef>
          </c:val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  Ср.% вып. уч. гр.баллов 3</c:v>
                </c:pt>
              </c:strCache>
            </c:strRef>
          </c:tx>
          <c:cat>
            <c:strRef>
              <c:f>Лист1!$B$1:$V$1</c:f>
              <c:strCache>
                <c:ptCount val="21"/>
                <c:pt idx="0">
                  <c:v>1.1</c:v>
                </c:pt>
                <c:pt idx="1">
                  <c:v>1.2</c:v>
                </c:pt>
                <c:pt idx="2">
                  <c:v>1.3</c:v>
                </c:pt>
                <c:pt idx="3">
                  <c:v>2.1</c:v>
                </c:pt>
                <c:pt idx="4">
                  <c:v>2.2</c:v>
                </c:pt>
                <c:pt idx="5">
                  <c:v>3.1</c:v>
                </c:pt>
                <c:pt idx="6">
                  <c:v>3.2</c:v>
                </c:pt>
                <c:pt idx="7">
                  <c:v>3.3</c:v>
                </c:pt>
                <c:pt idx="8">
                  <c:v>3.4</c:v>
                </c:pt>
                <c:pt idx="9">
                  <c:v>4.</c:v>
                </c:pt>
                <c:pt idx="10">
                  <c:v>5.1</c:v>
                </c:pt>
                <c:pt idx="11">
                  <c:v>5.2</c:v>
                </c:pt>
                <c:pt idx="12">
                  <c:v>5.3</c:v>
                </c:pt>
                <c:pt idx="13">
                  <c:v>6.</c:v>
                </c:pt>
                <c:pt idx="14">
                  <c:v>7.</c:v>
                </c:pt>
                <c:pt idx="15">
                  <c:v>8.1</c:v>
                </c:pt>
                <c:pt idx="16">
                  <c:v>8.2</c:v>
                </c:pt>
                <c:pt idx="17">
                  <c:v>8.3</c:v>
                </c:pt>
                <c:pt idx="18">
                  <c:v>9.</c:v>
                </c:pt>
                <c:pt idx="19">
                  <c:v>10.1</c:v>
                </c:pt>
                <c:pt idx="20">
                  <c:v>10.2</c:v>
                </c:pt>
              </c:strCache>
            </c:strRef>
          </c:cat>
          <c:val>
            <c:numRef>
              <c:f>Лист1!$B$4:$V$4</c:f>
              <c:numCache>
                <c:formatCode>General</c:formatCode>
                <c:ptCount val="21"/>
                <c:pt idx="0">
                  <c:v>55.1</c:v>
                </c:pt>
                <c:pt idx="1">
                  <c:v>22.47</c:v>
                </c:pt>
                <c:pt idx="2">
                  <c:v>38.200000000000003</c:v>
                </c:pt>
                <c:pt idx="3">
                  <c:v>55.68</c:v>
                </c:pt>
                <c:pt idx="4">
                  <c:v>35.980000000000004</c:v>
                </c:pt>
                <c:pt idx="5">
                  <c:v>59.730000000000011</c:v>
                </c:pt>
                <c:pt idx="6">
                  <c:v>35.4</c:v>
                </c:pt>
                <c:pt idx="7">
                  <c:v>21.56</c:v>
                </c:pt>
                <c:pt idx="8">
                  <c:v>21.12</c:v>
                </c:pt>
                <c:pt idx="9">
                  <c:v>46.96</c:v>
                </c:pt>
                <c:pt idx="10">
                  <c:v>59.25</c:v>
                </c:pt>
                <c:pt idx="11">
                  <c:v>34.64</c:v>
                </c:pt>
                <c:pt idx="12">
                  <c:v>33.120000000000012</c:v>
                </c:pt>
                <c:pt idx="13">
                  <c:v>58.1</c:v>
                </c:pt>
                <c:pt idx="14">
                  <c:v>81.540000000000006</c:v>
                </c:pt>
                <c:pt idx="15">
                  <c:v>37.870000000000005</c:v>
                </c:pt>
                <c:pt idx="16">
                  <c:v>32.630000000000003</c:v>
                </c:pt>
                <c:pt idx="17">
                  <c:v>14.01</c:v>
                </c:pt>
                <c:pt idx="18">
                  <c:v>57.760000000000012</c:v>
                </c:pt>
                <c:pt idx="19">
                  <c:v>89.740000000000023</c:v>
                </c:pt>
                <c:pt idx="20">
                  <c:v>83.72</c:v>
                </c:pt>
              </c:numCache>
            </c:numRef>
          </c:val>
        </c:ser>
        <c:ser>
          <c:idx val="3"/>
          <c:order val="3"/>
          <c:tx>
            <c:strRef>
              <c:f>Лист1!$A$5</c:f>
              <c:strCache>
                <c:ptCount val="1"/>
                <c:pt idx="0">
                  <c:v>  Ср.% вып. уч. гр.баллов 4</c:v>
                </c:pt>
              </c:strCache>
            </c:strRef>
          </c:tx>
          <c:cat>
            <c:strRef>
              <c:f>Лист1!$B$1:$V$1</c:f>
              <c:strCache>
                <c:ptCount val="21"/>
                <c:pt idx="0">
                  <c:v>1.1</c:v>
                </c:pt>
                <c:pt idx="1">
                  <c:v>1.2</c:v>
                </c:pt>
                <c:pt idx="2">
                  <c:v>1.3</c:v>
                </c:pt>
                <c:pt idx="3">
                  <c:v>2.1</c:v>
                </c:pt>
                <c:pt idx="4">
                  <c:v>2.2</c:v>
                </c:pt>
                <c:pt idx="5">
                  <c:v>3.1</c:v>
                </c:pt>
                <c:pt idx="6">
                  <c:v>3.2</c:v>
                </c:pt>
                <c:pt idx="7">
                  <c:v>3.3</c:v>
                </c:pt>
                <c:pt idx="8">
                  <c:v>3.4</c:v>
                </c:pt>
                <c:pt idx="9">
                  <c:v>4.</c:v>
                </c:pt>
                <c:pt idx="10">
                  <c:v>5.1</c:v>
                </c:pt>
                <c:pt idx="11">
                  <c:v>5.2</c:v>
                </c:pt>
                <c:pt idx="12">
                  <c:v>5.3</c:v>
                </c:pt>
                <c:pt idx="13">
                  <c:v>6.</c:v>
                </c:pt>
                <c:pt idx="14">
                  <c:v>7.</c:v>
                </c:pt>
                <c:pt idx="15">
                  <c:v>8.1</c:v>
                </c:pt>
                <c:pt idx="16">
                  <c:v>8.2</c:v>
                </c:pt>
                <c:pt idx="17">
                  <c:v>8.3</c:v>
                </c:pt>
                <c:pt idx="18">
                  <c:v>9.</c:v>
                </c:pt>
                <c:pt idx="19">
                  <c:v>10.1</c:v>
                </c:pt>
                <c:pt idx="20">
                  <c:v>10.2</c:v>
                </c:pt>
              </c:strCache>
            </c:strRef>
          </c:cat>
          <c:val>
            <c:numRef>
              <c:f>Лист1!$B$5:$V$5</c:f>
              <c:numCache>
                <c:formatCode>General</c:formatCode>
                <c:ptCount val="21"/>
                <c:pt idx="0">
                  <c:v>79.92</c:v>
                </c:pt>
                <c:pt idx="1">
                  <c:v>48.8</c:v>
                </c:pt>
                <c:pt idx="2">
                  <c:v>64.739999999999995</c:v>
                </c:pt>
                <c:pt idx="3">
                  <c:v>75.11999999999999</c:v>
                </c:pt>
                <c:pt idx="4">
                  <c:v>63.21</c:v>
                </c:pt>
                <c:pt idx="5">
                  <c:v>85.03</c:v>
                </c:pt>
                <c:pt idx="6">
                  <c:v>66.42</c:v>
                </c:pt>
                <c:pt idx="7">
                  <c:v>52.93</c:v>
                </c:pt>
                <c:pt idx="8">
                  <c:v>48.47</c:v>
                </c:pt>
                <c:pt idx="9">
                  <c:v>71.83</c:v>
                </c:pt>
                <c:pt idx="10">
                  <c:v>78.849999999999994</c:v>
                </c:pt>
                <c:pt idx="11">
                  <c:v>63.87</c:v>
                </c:pt>
                <c:pt idx="12">
                  <c:v>60.32</c:v>
                </c:pt>
                <c:pt idx="13">
                  <c:v>77.010000000000005</c:v>
                </c:pt>
                <c:pt idx="14">
                  <c:v>89.93</c:v>
                </c:pt>
                <c:pt idx="15">
                  <c:v>61.690000000000012</c:v>
                </c:pt>
                <c:pt idx="16">
                  <c:v>54.36</c:v>
                </c:pt>
                <c:pt idx="17">
                  <c:v>28.55</c:v>
                </c:pt>
                <c:pt idx="18">
                  <c:v>73.459999999999994</c:v>
                </c:pt>
                <c:pt idx="19">
                  <c:v>96.61</c:v>
                </c:pt>
                <c:pt idx="20">
                  <c:v>92.97</c:v>
                </c:pt>
              </c:numCache>
            </c:numRef>
          </c:val>
        </c:ser>
        <c:ser>
          <c:idx val="4"/>
          <c:order val="4"/>
          <c:tx>
            <c:strRef>
              <c:f>Лист1!$A$6</c:f>
              <c:strCache>
                <c:ptCount val="1"/>
                <c:pt idx="0">
                  <c:v>  Ср.% вып. уч. гр.баллов 5</c:v>
                </c:pt>
              </c:strCache>
            </c:strRef>
          </c:tx>
          <c:cat>
            <c:strRef>
              <c:f>Лист1!$B$1:$V$1</c:f>
              <c:strCache>
                <c:ptCount val="21"/>
                <c:pt idx="0">
                  <c:v>1.1</c:v>
                </c:pt>
                <c:pt idx="1">
                  <c:v>1.2</c:v>
                </c:pt>
                <c:pt idx="2">
                  <c:v>1.3</c:v>
                </c:pt>
                <c:pt idx="3">
                  <c:v>2.1</c:v>
                </c:pt>
                <c:pt idx="4">
                  <c:v>2.2</c:v>
                </c:pt>
                <c:pt idx="5">
                  <c:v>3.1</c:v>
                </c:pt>
                <c:pt idx="6">
                  <c:v>3.2</c:v>
                </c:pt>
                <c:pt idx="7">
                  <c:v>3.3</c:v>
                </c:pt>
                <c:pt idx="8">
                  <c:v>3.4</c:v>
                </c:pt>
                <c:pt idx="9">
                  <c:v>4.</c:v>
                </c:pt>
                <c:pt idx="10">
                  <c:v>5.1</c:v>
                </c:pt>
                <c:pt idx="11">
                  <c:v>5.2</c:v>
                </c:pt>
                <c:pt idx="12">
                  <c:v>5.3</c:v>
                </c:pt>
                <c:pt idx="13">
                  <c:v>6.</c:v>
                </c:pt>
                <c:pt idx="14">
                  <c:v>7.</c:v>
                </c:pt>
                <c:pt idx="15">
                  <c:v>8.1</c:v>
                </c:pt>
                <c:pt idx="16">
                  <c:v>8.2</c:v>
                </c:pt>
                <c:pt idx="17">
                  <c:v>8.3</c:v>
                </c:pt>
                <c:pt idx="18">
                  <c:v>9.</c:v>
                </c:pt>
                <c:pt idx="19">
                  <c:v>10.1</c:v>
                </c:pt>
                <c:pt idx="20">
                  <c:v>10.2</c:v>
                </c:pt>
              </c:strCache>
            </c:strRef>
          </c:cat>
          <c:val>
            <c:numRef>
              <c:f>Лист1!$B$6:$V$6</c:f>
              <c:numCache>
                <c:formatCode>General</c:formatCode>
                <c:ptCount val="21"/>
                <c:pt idx="0">
                  <c:v>94.84</c:v>
                </c:pt>
                <c:pt idx="1">
                  <c:v>81.56</c:v>
                </c:pt>
                <c:pt idx="2">
                  <c:v>87.73</c:v>
                </c:pt>
                <c:pt idx="3">
                  <c:v>92.97</c:v>
                </c:pt>
                <c:pt idx="4">
                  <c:v>88.440000000000026</c:v>
                </c:pt>
                <c:pt idx="5">
                  <c:v>96.72</c:v>
                </c:pt>
                <c:pt idx="6">
                  <c:v>90.08</c:v>
                </c:pt>
                <c:pt idx="7">
                  <c:v>89.3</c:v>
                </c:pt>
                <c:pt idx="8">
                  <c:v>84.14</c:v>
                </c:pt>
                <c:pt idx="9">
                  <c:v>92.73</c:v>
                </c:pt>
                <c:pt idx="10">
                  <c:v>91.6</c:v>
                </c:pt>
                <c:pt idx="11">
                  <c:v>88.75</c:v>
                </c:pt>
                <c:pt idx="12">
                  <c:v>90</c:v>
                </c:pt>
                <c:pt idx="13">
                  <c:v>93.59</c:v>
                </c:pt>
                <c:pt idx="14">
                  <c:v>94.73</c:v>
                </c:pt>
                <c:pt idx="15">
                  <c:v>87.89</c:v>
                </c:pt>
                <c:pt idx="16">
                  <c:v>83.440000000000026</c:v>
                </c:pt>
                <c:pt idx="17">
                  <c:v>56.33</c:v>
                </c:pt>
                <c:pt idx="18">
                  <c:v>89.8</c:v>
                </c:pt>
                <c:pt idx="19">
                  <c:v>98.48</c:v>
                </c:pt>
                <c:pt idx="20">
                  <c:v>96.210000000000022</c:v>
                </c:pt>
              </c:numCache>
            </c:numRef>
          </c:val>
        </c:ser>
        <c:marker val="1"/>
        <c:axId val="92117248"/>
        <c:axId val="92160384"/>
      </c:lineChart>
      <c:catAx>
        <c:axId val="92117248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№ задания</a:t>
                </a:r>
              </a:p>
            </c:rich>
          </c:tx>
        </c:title>
        <c:tickLblPos val="nextTo"/>
        <c:crossAx val="92160384"/>
        <c:crosses val="autoZero"/>
        <c:auto val="1"/>
        <c:lblAlgn val="ctr"/>
        <c:lblOffset val="100"/>
      </c:catAx>
      <c:valAx>
        <c:axId val="92160384"/>
        <c:scaling>
          <c:orientation val="minMax"/>
          <c:max val="100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Ср.%</a:t>
                </a:r>
                <a:r>
                  <a:rPr lang="ru-RU" baseline="0"/>
                  <a:t> выполнения заданий</a:t>
                </a:r>
                <a:endParaRPr lang="ru-RU"/>
              </a:p>
            </c:rich>
          </c:tx>
        </c:title>
        <c:numFmt formatCode="General" sourceLinked="1"/>
        <c:tickLblPos val="nextTo"/>
        <c:crossAx val="9211724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2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Выполнение заданий в 7 параллели</a:t>
            </a:r>
          </a:p>
        </c:rich>
      </c:tx>
      <c:layout>
        <c:manualLayout>
          <c:xMode val="edge"/>
          <c:yMode val="edge"/>
          <c:x val="0.31267095530173317"/>
          <c:y val="6.1347316293786064E-2"/>
        </c:manualLayout>
      </c:layout>
    </c:title>
    <c:plotArea>
      <c:layout>
        <c:manualLayout>
          <c:layoutTarget val="inner"/>
          <c:xMode val="edge"/>
          <c:yMode val="edge"/>
          <c:x val="0.11342129577482539"/>
          <c:y val="0.16537830882518251"/>
          <c:w val="0.86457102753165083"/>
          <c:h val="0.53592101535838232"/>
        </c:manualLayout>
      </c:layout>
      <c:lineChart>
        <c:grouping val="standard"/>
        <c:ser>
          <c:idx val="0"/>
          <c:order val="0"/>
          <c:tx>
            <c:strRef>
              <c:f>Лист2!$A$2</c:f>
              <c:strCache>
                <c:ptCount val="1"/>
                <c:pt idx="0">
                  <c:v>Нижегородская обл.</c:v>
                </c:pt>
              </c:strCache>
            </c:strRef>
          </c:tx>
          <c:cat>
            <c:strRef>
              <c:f>Лист2!$B$1:$V$1</c:f>
              <c:strCache>
                <c:ptCount val="21"/>
                <c:pt idx="0">
                  <c:v>1.1</c:v>
                </c:pt>
                <c:pt idx="1">
                  <c:v>1.2</c:v>
                </c:pt>
                <c:pt idx="2">
                  <c:v>1.3</c:v>
                </c:pt>
                <c:pt idx="3">
                  <c:v>2.1</c:v>
                </c:pt>
                <c:pt idx="4">
                  <c:v>2.2</c:v>
                </c:pt>
                <c:pt idx="5">
                  <c:v>3.1</c:v>
                </c:pt>
                <c:pt idx="6">
                  <c:v>3.2</c:v>
                </c:pt>
                <c:pt idx="7">
                  <c:v>3.3</c:v>
                </c:pt>
                <c:pt idx="8">
                  <c:v>3.4</c:v>
                </c:pt>
                <c:pt idx="9">
                  <c:v>4.</c:v>
                </c:pt>
                <c:pt idx="10">
                  <c:v>5.1</c:v>
                </c:pt>
                <c:pt idx="11">
                  <c:v>5.2</c:v>
                </c:pt>
                <c:pt idx="12">
                  <c:v>5.3</c:v>
                </c:pt>
                <c:pt idx="13">
                  <c:v>6.</c:v>
                </c:pt>
                <c:pt idx="14">
                  <c:v>7.</c:v>
                </c:pt>
                <c:pt idx="15">
                  <c:v>8.1</c:v>
                </c:pt>
                <c:pt idx="16">
                  <c:v>8.2</c:v>
                </c:pt>
                <c:pt idx="17">
                  <c:v>8.3</c:v>
                </c:pt>
                <c:pt idx="18">
                  <c:v>9.</c:v>
                </c:pt>
                <c:pt idx="19">
                  <c:v>10.1</c:v>
                </c:pt>
                <c:pt idx="20">
                  <c:v>10.2</c:v>
                </c:pt>
              </c:strCache>
            </c:strRef>
          </c:cat>
          <c:val>
            <c:numRef>
              <c:f>Лист2!$B$2:$V$2</c:f>
              <c:numCache>
                <c:formatCode>General</c:formatCode>
                <c:ptCount val="21"/>
                <c:pt idx="0">
                  <c:v>61.25</c:v>
                </c:pt>
                <c:pt idx="1">
                  <c:v>31.57</c:v>
                </c:pt>
                <c:pt idx="2">
                  <c:v>45.96</c:v>
                </c:pt>
                <c:pt idx="3">
                  <c:v>60.18</c:v>
                </c:pt>
                <c:pt idx="4">
                  <c:v>44.09</c:v>
                </c:pt>
                <c:pt idx="5">
                  <c:v>64.739999999999995</c:v>
                </c:pt>
                <c:pt idx="6">
                  <c:v>44.05</c:v>
                </c:pt>
                <c:pt idx="7">
                  <c:v>32.300000000000004</c:v>
                </c:pt>
                <c:pt idx="8">
                  <c:v>30.32</c:v>
                </c:pt>
                <c:pt idx="9">
                  <c:v>53.04</c:v>
                </c:pt>
                <c:pt idx="10">
                  <c:v>62.68</c:v>
                </c:pt>
                <c:pt idx="11">
                  <c:v>43.49</c:v>
                </c:pt>
                <c:pt idx="12">
                  <c:v>41.260000000000012</c:v>
                </c:pt>
                <c:pt idx="13">
                  <c:v>62.03</c:v>
                </c:pt>
                <c:pt idx="14">
                  <c:v>81.98</c:v>
                </c:pt>
                <c:pt idx="15">
                  <c:v>44.87</c:v>
                </c:pt>
                <c:pt idx="16">
                  <c:v>39.050000000000004</c:v>
                </c:pt>
                <c:pt idx="17">
                  <c:v>19.420000000000002</c:v>
                </c:pt>
                <c:pt idx="18">
                  <c:v>60.160000000000011</c:v>
                </c:pt>
                <c:pt idx="19">
                  <c:v>88.42</c:v>
                </c:pt>
                <c:pt idx="20">
                  <c:v>82.59</c:v>
                </c:pt>
              </c:numCache>
            </c:numRef>
          </c:val>
        </c:ser>
        <c:ser>
          <c:idx val="1"/>
          <c:order val="1"/>
          <c:tx>
            <c:strRef>
              <c:f>Лист2!$A$3</c:f>
              <c:strCache>
                <c:ptCount val="1"/>
                <c:pt idx="0">
                  <c:v>РФ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Лист2!$B$1:$V$1</c:f>
              <c:strCache>
                <c:ptCount val="21"/>
                <c:pt idx="0">
                  <c:v>1.1</c:v>
                </c:pt>
                <c:pt idx="1">
                  <c:v>1.2</c:v>
                </c:pt>
                <c:pt idx="2">
                  <c:v>1.3</c:v>
                </c:pt>
                <c:pt idx="3">
                  <c:v>2.1</c:v>
                </c:pt>
                <c:pt idx="4">
                  <c:v>2.2</c:v>
                </c:pt>
                <c:pt idx="5">
                  <c:v>3.1</c:v>
                </c:pt>
                <c:pt idx="6">
                  <c:v>3.2</c:v>
                </c:pt>
                <c:pt idx="7">
                  <c:v>3.3</c:v>
                </c:pt>
                <c:pt idx="8">
                  <c:v>3.4</c:v>
                </c:pt>
                <c:pt idx="9">
                  <c:v>4.</c:v>
                </c:pt>
                <c:pt idx="10">
                  <c:v>5.1</c:v>
                </c:pt>
                <c:pt idx="11">
                  <c:v>5.2</c:v>
                </c:pt>
                <c:pt idx="12">
                  <c:v>5.3</c:v>
                </c:pt>
                <c:pt idx="13">
                  <c:v>6.</c:v>
                </c:pt>
                <c:pt idx="14">
                  <c:v>7.</c:v>
                </c:pt>
                <c:pt idx="15">
                  <c:v>8.1</c:v>
                </c:pt>
                <c:pt idx="16">
                  <c:v>8.2</c:v>
                </c:pt>
                <c:pt idx="17">
                  <c:v>8.3</c:v>
                </c:pt>
                <c:pt idx="18">
                  <c:v>9.</c:v>
                </c:pt>
                <c:pt idx="19">
                  <c:v>10.1</c:v>
                </c:pt>
                <c:pt idx="20">
                  <c:v>10.2</c:v>
                </c:pt>
              </c:strCache>
            </c:strRef>
          </c:cat>
          <c:val>
            <c:numRef>
              <c:f>Лист2!$B$3:$V$3</c:f>
              <c:numCache>
                <c:formatCode>General</c:formatCode>
                <c:ptCount val="21"/>
                <c:pt idx="0">
                  <c:v>61.96</c:v>
                </c:pt>
                <c:pt idx="1">
                  <c:v>33.630000000000003</c:v>
                </c:pt>
                <c:pt idx="2">
                  <c:v>48.27</c:v>
                </c:pt>
                <c:pt idx="3">
                  <c:v>60.58</c:v>
                </c:pt>
                <c:pt idx="4">
                  <c:v>46.27</c:v>
                </c:pt>
                <c:pt idx="5">
                  <c:v>63.58</c:v>
                </c:pt>
                <c:pt idx="6">
                  <c:v>43.87</c:v>
                </c:pt>
                <c:pt idx="7">
                  <c:v>34.339999999999996</c:v>
                </c:pt>
                <c:pt idx="8">
                  <c:v>32.06</c:v>
                </c:pt>
                <c:pt idx="9">
                  <c:v>50.86</c:v>
                </c:pt>
                <c:pt idx="10">
                  <c:v>62.82</c:v>
                </c:pt>
                <c:pt idx="11">
                  <c:v>46.44</c:v>
                </c:pt>
                <c:pt idx="12">
                  <c:v>42.49</c:v>
                </c:pt>
                <c:pt idx="13">
                  <c:v>62.379999999999995</c:v>
                </c:pt>
                <c:pt idx="14">
                  <c:v>79.930000000000007</c:v>
                </c:pt>
                <c:pt idx="15">
                  <c:v>47.86</c:v>
                </c:pt>
                <c:pt idx="16">
                  <c:v>42.59</c:v>
                </c:pt>
                <c:pt idx="17">
                  <c:v>22.17</c:v>
                </c:pt>
                <c:pt idx="18">
                  <c:v>58.720000000000013</c:v>
                </c:pt>
                <c:pt idx="19">
                  <c:v>83.669999999999987</c:v>
                </c:pt>
                <c:pt idx="20">
                  <c:v>76.849999999999994</c:v>
                </c:pt>
              </c:numCache>
            </c:numRef>
          </c:val>
        </c:ser>
        <c:marker val="1"/>
        <c:axId val="92175744"/>
        <c:axId val="92186496"/>
      </c:lineChart>
      <c:catAx>
        <c:axId val="92175744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№ задания</a:t>
                </a:r>
              </a:p>
            </c:rich>
          </c:tx>
        </c:title>
        <c:tickLblPos val="nextTo"/>
        <c:crossAx val="92186496"/>
        <c:crosses val="autoZero"/>
        <c:auto val="1"/>
        <c:lblAlgn val="ctr"/>
        <c:lblOffset val="100"/>
      </c:catAx>
      <c:valAx>
        <c:axId val="92186496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Количество</a:t>
                </a:r>
                <a:r>
                  <a:rPr lang="ru-RU" baseline="0"/>
                  <a:t> участников %</a:t>
                </a:r>
                <a:endParaRPr lang="ru-RU"/>
              </a:p>
            </c:rich>
          </c:tx>
        </c:title>
        <c:numFmt formatCode="General" sourceLinked="1"/>
        <c:tickLblPos val="nextTo"/>
        <c:crossAx val="92175744"/>
        <c:crosses val="autoZero"/>
        <c:crossBetween val="between"/>
        <c:majorUnit val="10"/>
      </c:valAx>
      <c:spPr>
        <a:ln>
          <a:solidFill>
            <a:sysClr val="windowText" lastClr="000000"/>
          </a:solidFill>
        </a:ln>
      </c:spPr>
    </c:plotArea>
    <c:legend>
      <c:legendPos val="b"/>
    </c:legend>
    <c:plotVisOnly val="1"/>
  </c:chart>
  <c:externalData r:id="rId1"/>
</c:chartSpace>
</file>

<file path=word/charts/chart2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Выполнение заданий ВПР группами участников  8 класс</a:t>
            </a:r>
          </a:p>
        </c:rich>
      </c:tx>
      <c:layout>
        <c:manualLayout>
          <c:xMode val="edge"/>
          <c:yMode val="edge"/>
          <c:x val="0.16308996878348786"/>
          <c:y val="3.7037037037037056E-2"/>
        </c:manualLayout>
      </c:layout>
    </c:title>
    <c:plotArea>
      <c:layout/>
      <c:lineChart>
        <c:grouping val="standard"/>
        <c:ser>
          <c:idx val="0"/>
          <c:order val="0"/>
          <c:tx>
            <c:strRef>
              <c:f>Лист1!$A$2</c:f>
              <c:strCache>
                <c:ptCount val="1"/>
                <c:pt idx="0">
                  <c:v>Ср.% выполнения</c:v>
                </c:pt>
              </c:strCache>
            </c:strRef>
          </c:tx>
          <c:spPr>
            <a:ln>
              <a:solidFill>
                <a:sysClr val="windowText" lastClr="000000"/>
              </a:solidFill>
            </a:ln>
          </c:spPr>
          <c:marker>
            <c:spPr>
              <a:solidFill>
                <a:schemeClr val="tx1"/>
              </a:solidFill>
              <a:ln>
                <a:solidFill>
                  <a:sysClr val="windowText" lastClr="000000"/>
                </a:solidFill>
              </a:ln>
            </c:spPr>
          </c:marker>
          <c:cat>
            <c:strRef>
              <c:f>Лист1!$B$1:$Q$1</c:f>
              <c:strCache>
                <c:ptCount val="16"/>
                <c:pt idx="0">
                  <c:v>1.1</c:v>
                </c:pt>
                <c:pt idx="1">
                  <c:v>1.2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13.1</c:v>
                </c:pt>
                <c:pt idx="14">
                  <c:v>13.2</c:v>
                </c:pt>
                <c:pt idx="15">
                  <c:v>13.3</c:v>
                </c:pt>
              </c:strCache>
            </c:strRef>
          </c:cat>
          <c:val>
            <c:numRef>
              <c:f>Лист1!$B$2:$Q$2</c:f>
              <c:numCache>
                <c:formatCode>General</c:formatCode>
                <c:ptCount val="16"/>
                <c:pt idx="0">
                  <c:v>68.77</c:v>
                </c:pt>
                <c:pt idx="1">
                  <c:v>42.8</c:v>
                </c:pt>
                <c:pt idx="2">
                  <c:v>54.21</c:v>
                </c:pt>
                <c:pt idx="3">
                  <c:v>78.430000000000007</c:v>
                </c:pt>
                <c:pt idx="4">
                  <c:v>65.42</c:v>
                </c:pt>
                <c:pt idx="5">
                  <c:v>54.720000000000013</c:v>
                </c:pt>
                <c:pt idx="6">
                  <c:v>52.879999999999995</c:v>
                </c:pt>
                <c:pt idx="7">
                  <c:v>47.01</c:v>
                </c:pt>
                <c:pt idx="8">
                  <c:v>34.82</c:v>
                </c:pt>
                <c:pt idx="9">
                  <c:v>72.8</c:v>
                </c:pt>
                <c:pt idx="10">
                  <c:v>25.05</c:v>
                </c:pt>
                <c:pt idx="11">
                  <c:v>46.260000000000012</c:v>
                </c:pt>
                <c:pt idx="12">
                  <c:v>30.4</c:v>
                </c:pt>
                <c:pt idx="13">
                  <c:v>69.95</c:v>
                </c:pt>
                <c:pt idx="14">
                  <c:v>41.68</c:v>
                </c:pt>
                <c:pt idx="15">
                  <c:v>63.690000000000012</c:v>
                </c:pt>
              </c:numCache>
            </c:numRef>
          </c:val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  Ср.% вып. отм. 2</c:v>
                </c:pt>
              </c:strCache>
            </c:strRef>
          </c:tx>
          <c:cat>
            <c:strRef>
              <c:f>Лист1!$B$1:$Q$1</c:f>
              <c:strCache>
                <c:ptCount val="16"/>
                <c:pt idx="0">
                  <c:v>1.1</c:v>
                </c:pt>
                <c:pt idx="1">
                  <c:v>1.2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13.1</c:v>
                </c:pt>
                <c:pt idx="14">
                  <c:v>13.2</c:v>
                </c:pt>
                <c:pt idx="15">
                  <c:v>13.3</c:v>
                </c:pt>
              </c:strCache>
            </c:strRef>
          </c:cat>
          <c:val>
            <c:numRef>
              <c:f>Лист1!$B$3:$Q$3</c:f>
              <c:numCache>
                <c:formatCode>General</c:formatCode>
                <c:ptCount val="16"/>
                <c:pt idx="0">
                  <c:v>38.790000000000013</c:v>
                </c:pt>
                <c:pt idx="1">
                  <c:v>17.920000000000002</c:v>
                </c:pt>
                <c:pt idx="2">
                  <c:v>23.29</c:v>
                </c:pt>
                <c:pt idx="3">
                  <c:v>48.230000000000011</c:v>
                </c:pt>
                <c:pt idx="4">
                  <c:v>45.21</c:v>
                </c:pt>
                <c:pt idx="5">
                  <c:v>25.12</c:v>
                </c:pt>
                <c:pt idx="6">
                  <c:v>17.95</c:v>
                </c:pt>
                <c:pt idx="7">
                  <c:v>17.27</c:v>
                </c:pt>
                <c:pt idx="8">
                  <c:v>11.61</c:v>
                </c:pt>
                <c:pt idx="9">
                  <c:v>45.58</c:v>
                </c:pt>
                <c:pt idx="10">
                  <c:v>5.24</c:v>
                </c:pt>
                <c:pt idx="11">
                  <c:v>23.810000000000031</c:v>
                </c:pt>
                <c:pt idx="12">
                  <c:v>6.6099999999999985</c:v>
                </c:pt>
                <c:pt idx="13">
                  <c:v>32.700000000000003</c:v>
                </c:pt>
                <c:pt idx="14">
                  <c:v>6.57</c:v>
                </c:pt>
                <c:pt idx="15">
                  <c:v>28.03</c:v>
                </c:pt>
              </c:numCache>
            </c:numRef>
          </c:val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  Ср.% вып. отм. 3</c:v>
                </c:pt>
              </c:strCache>
            </c:strRef>
          </c:tx>
          <c:cat>
            <c:strRef>
              <c:f>Лист1!$B$1:$Q$1</c:f>
              <c:strCache>
                <c:ptCount val="16"/>
                <c:pt idx="0">
                  <c:v>1.1</c:v>
                </c:pt>
                <c:pt idx="1">
                  <c:v>1.2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13.1</c:v>
                </c:pt>
                <c:pt idx="14">
                  <c:v>13.2</c:v>
                </c:pt>
                <c:pt idx="15">
                  <c:v>13.3</c:v>
                </c:pt>
              </c:strCache>
            </c:strRef>
          </c:cat>
          <c:val>
            <c:numRef>
              <c:f>Лист1!$B$4:$Q$4</c:f>
              <c:numCache>
                <c:formatCode>General</c:formatCode>
                <c:ptCount val="16"/>
                <c:pt idx="0">
                  <c:v>64.69</c:v>
                </c:pt>
                <c:pt idx="1">
                  <c:v>35.54</c:v>
                </c:pt>
                <c:pt idx="2">
                  <c:v>48.83</c:v>
                </c:pt>
                <c:pt idx="3">
                  <c:v>77.33</c:v>
                </c:pt>
                <c:pt idx="4">
                  <c:v>62.190000000000012</c:v>
                </c:pt>
                <c:pt idx="5">
                  <c:v>49.24</c:v>
                </c:pt>
                <c:pt idx="6">
                  <c:v>46.720000000000013</c:v>
                </c:pt>
                <c:pt idx="7">
                  <c:v>39.64</c:v>
                </c:pt>
                <c:pt idx="8">
                  <c:v>27.62</c:v>
                </c:pt>
                <c:pt idx="9">
                  <c:v>69.47</c:v>
                </c:pt>
                <c:pt idx="10">
                  <c:v>17.22</c:v>
                </c:pt>
                <c:pt idx="11">
                  <c:v>42.230000000000011</c:v>
                </c:pt>
                <c:pt idx="12">
                  <c:v>21.12</c:v>
                </c:pt>
                <c:pt idx="13">
                  <c:v>67.19</c:v>
                </c:pt>
                <c:pt idx="14">
                  <c:v>31.12</c:v>
                </c:pt>
                <c:pt idx="15">
                  <c:v>58.67</c:v>
                </c:pt>
              </c:numCache>
            </c:numRef>
          </c:val>
        </c:ser>
        <c:ser>
          <c:idx val="3"/>
          <c:order val="3"/>
          <c:tx>
            <c:strRef>
              <c:f>Лист1!$A$5</c:f>
              <c:strCache>
                <c:ptCount val="1"/>
                <c:pt idx="0">
                  <c:v>  Ср.% вып. отм. 4</c:v>
                </c:pt>
              </c:strCache>
            </c:strRef>
          </c:tx>
          <c:cat>
            <c:strRef>
              <c:f>Лист1!$B$1:$Q$1</c:f>
              <c:strCache>
                <c:ptCount val="16"/>
                <c:pt idx="0">
                  <c:v>1.1</c:v>
                </c:pt>
                <c:pt idx="1">
                  <c:v>1.2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13.1</c:v>
                </c:pt>
                <c:pt idx="14">
                  <c:v>13.2</c:v>
                </c:pt>
                <c:pt idx="15">
                  <c:v>13.3</c:v>
                </c:pt>
              </c:strCache>
            </c:strRef>
          </c:cat>
          <c:val>
            <c:numRef>
              <c:f>Лист1!$B$5:$Q$5</c:f>
              <c:numCache>
                <c:formatCode>General</c:formatCode>
                <c:ptCount val="16"/>
                <c:pt idx="0">
                  <c:v>84.95</c:v>
                </c:pt>
                <c:pt idx="1">
                  <c:v>58.93</c:v>
                </c:pt>
                <c:pt idx="2">
                  <c:v>71.33</c:v>
                </c:pt>
                <c:pt idx="3">
                  <c:v>90.81</c:v>
                </c:pt>
                <c:pt idx="4">
                  <c:v>75.31</c:v>
                </c:pt>
                <c:pt idx="5">
                  <c:v>71.069999999999993</c:v>
                </c:pt>
                <c:pt idx="6">
                  <c:v>73.09</c:v>
                </c:pt>
                <c:pt idx="7">
                  <c:v>65.42</c:v>
                </c:pt>
                <c:pt idx="8">
                  <c:v>49.64</c:v>
                </c:pt>
                <c:pt idx="9">
                  <c:v>86.75</c:v>
                </c:pt>
                <c:pt idx="10">
                  <c:v>39.290000000000013</c:v>
                </c:pt>
                <c:pt idx="11">
                  <c:v>57.02</c:v>
                </c:pt>
                <c:pt idx="12">
                  <c:v>48.27</c:v>
                </c:pt>
                <c:pt idx="13">
                  <c:v>87.11999999999999</c:v>
                </c:pt>
                <c:pt idx="14">
                  <c:v>66.97</c:v>
                </c:pt>
                <c:pt idx="15">
                  <c:v>82.88</c:v>
                </c:pt>
              </c:numCache>
            </c:numRef>
          </c:val>
        </c:ser>
        <c:ser>
          <c:idx val="4"/>
          <c:order val="4"/>
          <c:tx>
            <c:strRef>
              <c:f>Лист1!$A$6</c:f>
              <c:strCache>
                <c:ptCount val="1"/>
                <c:pt idx="0">
                  <c:v>  Ср.% вып. отм. 5</c:v>
                </c:pt>
              </c:strCache>
            </c:strRef>
          </c:tx>
          <c:cat>
            <c:strRef>
              <c:f>Лист1!$B$1:$Q$1</c:f>
              <c:strCache>
                <c:ptCount val="16"/>
                <c:pt idx="0">
                  <c:v>1.1</c:v>
                </c:pt>
                <c:pt idx="1">
                  <c:v>1.2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13.1</c:v>
                </c:pt>
                <c:pt idx="14">
                  <c:v>13.2</c:v>
                </c:pt>
                <c:pt idx="15">
                  <c:v>13.3</c:v>
                </c:pt>
              </c:strCache>
            </c:strRef>
          </c:cat>
          <c:val>
            <c:numRef>
              <c:f>Лист1!$B$6:$Q$6</c:f>
              <c:numCache>
                <c:formatCode>General</c:formatCode>
                <c:ptCount val="16"/>
                <c:pt idx="0">
                  <c:v>93.85</c:v>
                </c:pt>
                <c:pt idx="1">
                  <c:v>83.04</c:v>
                </c:pt>
                <c:pt idx="2">
                  <c:v>87.7</c:v>
                </c:pt>
                <c:pt idx="3">
                  <c:v>96.76</c:v>
                </c:pt>
                <c:pt idx="4">
                  <c:v>90.81</c:v>
                </c:pt>
                <c:pt idx="5">
                  <c:v>89.58</c:v>
                </c:pt>
                <c:pt idx="6">
                  <c:v>87.53</c:v>
                </c:pt>
                <c:pt idx="7">
                  <c:v>88.26</c:v>
                </c:pt>
                <c:pt idx="8">
                  <c:v>76.790000000000006</c:v>
                </c:pt>
                <c:pt idx="9">
                  <c:v>95.9</c:v>
                </c:pt>
                <c:pt idx="10">
                  <c:v>67.33</c:v>
                </c:pt>
                <c:pt idx="11">
                  <c:v>79.03</c:v>
                </c:pt>
                <c:pt idx="12">
                  <c:v>76.959999999999994</c:v>
                </c:pt>
                <c:pt idx="13">
                  <c:v>95.57</c:v>
                </c:pt>
                <c:pt idx="14">
                  <c:v>89.81</c:v>
                </c:pt>
                <c:pt idx="15">
                  <c:v>95.240000000000023</c:v>
                </c:pt>
              </c:numCache>
            </c:numRef>
          </c:val>
        </c:ser>
        <c:marker val="1"/>
        <c:axId val="92209536"/>
        <c:axId val="92211456"/>
      </c:lineChart>
      <c:catAx>
        <c:axId val="92209536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№ задания</a:t>
                </a:r>
              </a:p>
            </c:rich>
          </c:tx>
        </c:title>
        <c:tickLblPos val="nextTo"/>
        <c:crossAx val="92211456"/>
        <c:crosses val="autoZero"/>
        <c:auto val="1"/>
        <c:lblAlgn val="ctr"/>
        <c:lblOffset val="100"/>
      </c:catAx>
      <c:valAx>
        <c:axId val="92211456"/>
        <c:scaling>
          <c:orientation val="minMax"/>
          <c:max val="100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Средний % выполнения заданий</a:t>
                </a:r>
              </a:p>
            </c:rich>
          </c:tx>
        </c:title>
        <c:numFmt formatCode="General" sourceLinked="1"/>
        <c:tickLblPos val="nextTo"/>
        <c:crossAx val="92209536"/>
        <c:crosses val="autoZero"/>
        <c:crossBetween val="between"/>
        <c:majorUnit val="10"/>
      </c:valAx>
    </c:plotArea>
    <c:legend>
      <c:legendPos val="r"/>
    </c:legend>
    <c:plotVisOnly val="1"/>
  </c:chart>
  <c:spPr>
    <a:ln>
      <a:solidFill>
        <a:sysClr val="windowText" lastClr="000000"/>
      </a:solidFill>
    </a:ln>
  </c:spPr>
  <c:externalData r:id="rId1"/>
</c:chartSpace>
</file>

<file path=word/charts/chart2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200"/>
              <a:t>Выполнение</a:t>
            </a:r>
            <a:r>
              <a:rPr lang="ru-RU"/>
              <a:t> </a:t>
            </a:r>
            <a:r>
              <a:rPr lang="ru-RU" sz="1200"/>
              <a:t>заданий ВПР 8 параллели</a:t>
            </a:r>
            <a:endParaRPr lang="ru-RU"/>
          </a:p>
        </c:rich>
      </c:tx>
    </c:title>
    <c:plotArea>
      <c:layout>
        <c:manualLayout>
          <c:layoutTarget val="inner"/>
          <c:xMode val="edge"/>
          <c:yMode val="edge"/>
          <c:x val="0.11946588518179814"/>
          <c:y val="0.1920205737997378"/>
          <c:w val="0.86452283632234173"/>
          <c:h val="0.45308209936409738"/>
        </c:manualLayout>
      </c:layout>
      <c:lineChart>
        <c:grouping val="standard"/>
        <c:ser>
          <c:idx val="0"/>
          <c:order val="0"/>
          <c:tx>
            <c:strRef>
              <c:f>Лист2!$A$2</c:f>
              <c:strCache>
                <c:ptCount val="1"/>
                <c:pt idx="0">
                  <c:v>Нижегородская обл.</c:v>
                </c:pt>
              </c:strCache>
            </c:strRef>
          </c:tx>
          <c:cat>
            <c:strRef>
              <c:f>Лист2!$B$1:$Q$1</c:f>
              <c:strCache>
                <c:ptCount val="16"/>
                <c:pt idx="0">
                  <c:v>1.1</c:v>
                </c:pt>
                <c:pt idx="1">
                  <c:v>1.2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13.1</c:v>
                </c:pt>
                <c:pt idx="14">
                  <c:v>13.2</c:v>
                </c:pt>
                <c:pt idx="15">
                  <c:v>13.3</c:v>
                </c:pt>
              </c:strCache>
            </c:strRef>
          </c:cat>
          <c:val>
            <c:numRef>
              <c:f>Лист2!$B$2:$Q$2</c:f>
              <c:numCache>
                <c:formatCode>General</c:formatCode>
                <c:ptCount val="16"/>
                <c:pt idx="0">
                  <c:v>68.77</c:v>
                </c:pt>
                <c:pt idx="1">
                  <c:v>42.8</c:v>
                </c:pt>
                <c:pt idx="2">
                  <c:v>54.21</c:v>
                </c:pt>
                <c:pt idx="3">
                  <c:v>78.430000000000007</c:v>
                </c:pt>
                <c:pt idx="4">
                  <c:v>65.42</c:v>
                </c:pt>
                <c:pt idx="5">
                  <c:v>54.720000000000013</c:v>
                </c:pt>
                <c:pt idx="6">
                  <c:v>52.879999999999995</c:v>
                </c:pt>
                <c:pt idx="7">
                  <c:v>47.01</c:v>
                </c:pt>
                <c:pt idx="8">
                  <c:v>34.82</c:v>
                </c:pt>
                <c:pt idx="9">
                  <c:v>72.8</c:v>
                </c:pt>
                <c:pt idx="10">
                  <c:v>25.05</c:v>
                </c:pt>
                <c:pt idx="11">
                  <c:v>46.260000000000012</c:v>
                </c:pt>
                <c:pt idx="12">
                  <c:v>30.4</c:v>
                </c:pt>
                <c:pt idx="13">
                  <c:v>69.95</c:v>
                </c:pt>
                <c:pt idx="14">
                  <c:v>41.68</c:v>
                </c:pt>
                <c:pt idx="15">
                  <c:v>63.690000000000012</c:v>
                </c:pt>
              </c:numCache>
            </c:numRef>
          </c:val>
        </c:ser>
        <c:ser>
          <c:idx val="1"/>
          <c:order val="1"/>
          <c:tx>
            <c:strRef>
              <c:f>Лист2!$A$3</c:f>
              <c:strCache>
                <c:ptCount val="1"/>
                <c:pt idx="0">
                  <c:v>РФ</c:v>
                </c:pt>
              </c:strCache>
            </c:strRef>
          </c:tx>
          <c:spPr>
            <a:ln>
              <a:solidFill>
                <a:sysClr val="windowText" lastClr="000000"/>
              </a:solidFill>
            </a:ln>
          </c:spPr>
          <c:marker>
            <c:spPr>
              <a:solidFill>
                <a:schemeClr val="tx1"/>
              </a:solidFill>
              <a:ln>
                <a:solidFill>
                  <a:sysClr val="windowText" lastClr="000000"/>
                </a:solidFill>
              </a:ln>
            </c:spPr>
          </c:marker>
          <c:cat>
            <c:strRef>
              <c:f>Лист2!$B$1:$Q$1</c:f>
              <c:strCache>
                <c:ptCount val="16"/>
                <c:pt idx="0">
                  <c:v>1.1</c:v>
                </c:pt>
                <c:pt idx="1">
                  <c:v>1.2</c:v>
                </c:pt>
                <c:pt idx="2">
                  <c:v>2</c:v>
                </c:pt>
                <c:pt idx="3">
                  <c:v>3</c:v>
                </c:pt>
                <c:pt idx="4">
                  <c:v>4</c:v>
                </c:pt>
                <c:pt idx="5">
                  <c:v>5</c:v>
                </c:pt>
                <c:pt idx="6">
                  <c:v>6</c:v>
                </c:pt>
                <c:pt idx="7">
                  <c:v>7</c:v>
                </c:pt>
                <c:pt idx="8">
                  <c:v>8</c:v>
                </c:pt>
                <c:pt idx="9">
                  <c:v>9</c:v>
                </c:pt>
                <c:pt idx="10">
                  <c:v>10</c:v>
                </c:pt>
                <c:pt idx="11">
                  <c:v>11</c:v>
                </c:pt>
                <c:pt idx="12">
                  <c:v>12</c:v>
                </c:pt>
                <c:pt idx="13">
                  <c:v>13.1</c:v>
                </c:pt>
                <c:pt idx="14">
                  <c:v>13.2</c:v>
                </c:pt>
                <c:pt idx="15">
                  <c:v>13.3</c:v>
                </c:pt>
              </c:strCache>
            </c:strRef>
          </c:cat>
          <c:val>
            <c:numRef>
              <c:f>Лист2!$B$3:$Q$3</c:f>
              <c:numCache>
                <c:formatCode>General</c:formatCode>
                <c:ptCount val="16"/>
                <c:pt idx="0">
                  <c:v>68.72</c:v>
                </c:pt>
                <c:pt idx="1">
                  <c:v>42.02</c:v>
                </c:pt>
                <c:pt idx="2">
                  <c:v>54.660000000000011</c:v>
                </c:pt>
                <c:pt idx="3">
                  <c:v>74.25</c:v>
                </c:pt>
                <c:pt idx="4">
                  <c:v>62.96</c:v>
                </c:pt>
                <c:pt idx="5">
                  <c:v>53.46</c:v>
                </c:pt>
                <c:pt idx="6">
                  <c:v>51.48</c:v>
                </c:pt>
                <c:pt idx="7">
                  <c:v>48.78</c:v>
                </c:pt>
                <c:pt idx="8">
                  <c:v>35.89</c:v>
                </c:pt>
                <c:pt idx="9">
                  <c:v>71.64</c:v>
                </c:pt>
                <c:pt idx="10">
                  <c:v>26.6</c:v>
                </c:pt>
                <c:pt idx="11">
                  <c:v>50.3</c:v>
                </c:pt>
                <c:pt idx="12">
                  <c:v>31.18</c:v>
                </c:pt>
                <c:pt idx="13">
                  <c:v>68.11</c:v>
                </c:pt>
                <c:pt idx="14">
                  <c:v>40.4</c:v>
                </c:pt>
                <c:pt idx="15">
                  <c:v>62.01</c:v>
                </c:pt>
              </c:numCache>
            </c:numRef>
          </c:val>
        </c:ser>
        <c:marker val="1"/>
        <c:axId val="92240512"/>
        <c:axId val="92267648"/>
      </c:lineChart>
      <c:catAx>
        <c:axId val="92240512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№ задания</a:t>
                </a:r>
              </a:p>
            </c:rich>
          </c:tx>
        </c:title>
        <c:tickLblPos val="nextTo"/>
        <c:crossAx val="92267648"/>
        <c:crosses val="autoZero"/>
        <c:auto val="1"/>
        <c:lblAlgn val="ctr"/>
        <c:lblOffset val="100"/>
      </c:catAx>
      <c:valAx>
        <c:axId val="92267648"/>
        <c:scaling>
          <c:orientation val="minMax"/>
          <c:max val="100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Ср.% выполнения заданий</a:t>
                </a:r>
              </a:p>
            </c:rich>
          </c:tx>
        </c:title>
        <c:numFmt formatCode="General" sourceLinked="1"/>
        <c:tickLblPos val="nextTo"/>
        <c:crossAx val="92240512"/>
        <c:crosses val="autoZero"/>
        <c:crossBetween val="between"/>
        <c:min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0.32303127428295575"/>
          <c:y val="0.86064561870640399"/>
          <c:w val="0.35393719071717761"/>
          <c:h val="8.708470881871333E-2"/>
        </c:manualLayout>
      </c:layout>
    </c:legend>
    <c:plotVisOnly val="1"/>
  </c:chart>
  <c:spPr>
    <a:ln>
      <a:solidFill>
        <a:sysClr val="windowText" lastClr="000000">
          <a:alpha val="0"/>
        </a:sysClr>
      </a:solidFill>
    </a:ln>
  </c:spPr>
  <c:externalData r:id="rId1"/>
</c:chartSpace>
</file>

<file path=word/charts/chart2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Выполнение заданий ВПР группами участников 9 классе</a:t>
            </a:r>
          </a:p>
        </c:rich>
      </c:tx>
    </c:title>
    <c:plotArea>
      <c:layout/>
      <c:lineChart>
        <c:grouping val="standard"/>
        <c:ser>
          <c:idx val="0"/>
          <c:order val="0"/>
          <c:tx>
            <c:strRef>
              <c:f>Лист1!$A$2</c:f>
              <c:strCache>
                <c:ptCount val="1"/>
                <c:pt idx="0">
                  <c:v>Ср.% выполнения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Лист1!$B$1:$W$1</c:f>
              <c:strCache>
                <c:ptCount val="22"/>
                <c:pt idx="0">
                  <c:v>1</c:v>
                </c:pt>
                <c:pt idx="1">
                  <c:v>2.1</c:v>
                </c:pt>
                <c:pt idx="2">
                  <c:v>2.2</c:v>
                </c:pt>
                <c:pt idx="3">
                  <c:v>2.3</c:v>
                </c:pt>
                <c:pt idx="4">
                  <c:v>2.4</c:v>
                </c:pt>
                <c:pt idx="5">
                  <c:v>3</c:v>
                </c:pt>
                <c:pt idx="6">
                  <c:v>4.1</c:v>
                </c:pt>
                <c:pt idx="7">
                  <c:v>4.2</c:v>
                </c:pt>
                <c:pt idx="8">
                  <c:v>5.1</c:v>
                </c:pt>
                <c:pt idx="9">
                  <c:v>5.2</c:v>
                </c:pt>
                <c:pt idx="10">
                  <c:v>6.1</c:v>
                </c:pt>
                <c:pt idx="11">
                  <c:v>6.2</c:v>
                </c:pt>
                <c:pt idx="12">
                  <c:v>7</c:v>
                </c:pt>
                <c:pt idx="13">
                  <c:v>8.1</c:v>
                </c:pt>
                <c:pt idx="14">
                  <c:v>8.2</c:v>
                </c:pt>
                <c:pt idx="15">
                  <c:v>9</c:v>
                </c:pt>
                <c:pt idx="16">
                  <c:v>10.1</c:v>
                </c:pt>
                <c:pt idx="17">
                  <c:v>10.2</c:v>
                </c:pt>
                <c:pt idx="18">
                  <c:v>11</c:v>
                </c:pt>
                <c:pt idx="19">
                  <c:v>12</c:v>
                </c:pt>
                <c:pt idx="20">
                  <c:v>13.1</c:v>
                </c:pt>
                <c:pt idx="21">
                  <c:v>13.2</c:v>
                </c:pt>
              </c:strCache>
            </c:strRef>
          </c:cat>
          <c:val>
            <c:numRef>
              <c:f>Лист1!$B$2:$W$2</c:f>
              <c:numCache>
                <c:formatCode>General</c:formatCode>
                <c:ptCount val="22"/>
                <c:pt idx="0">
                  <c:v>71.75</c:v>
                </c:pt>
                <c:pt idx="1">
                  <c:v>70.66</c:v>
                </c:pt>
                <c:pt idx="2">
                  <c:v>62.790000000000013</c:v>
                </c:pt>
                <c:pt idx="3">
                  <c:v>64.61999999999999</c:v>
                </c:pt>
                <c:pt idx="4">
                  <c:v>52.39</c:v>
                </c:pt>
                <c:pt idx="5">
                  <c:v>56.17</c:v>
                </c:pt>
                <c:pt idx="6">
                  <c:v>53.660000000000011</c:v>
                </c:pt>
                <c:pt idx="7">
                  <c:v>44.13</c:v>
                </c:pt>
                <c:pt idx="8">
                  <c:v>62.120000000000012</c:v>
                </c:pt>
                <c:pt idx="9">
                  <c:v>34.020000000000003</c:v>
                </c:pt>
                <c:pt idx="10">
                  <c:v>67.849999999999994</c:v>
                </c:pt>
                <c:pt idx="11">
                  <c:v>53.44</c:v>
                </c:pt>
                <c:pt idx="12">
                  <c:v>66.849999999999994</c:v>
                </c:pt>
                <c:pt idx="13">
                  <c:v>44.849999999999994</c:v>
                </c:pt>
                <c:pt idx="14">
                  <c:v>51.220000000000013</c:v>
                </c:pt>
                <c:pt idx="15">
                  <c:v>44.01</c:v>
                </c:pt>
                <c:pt idx="16">
                  <c:v>47.25</c:v>
                </c:pt>
                <c:pt idx="17">
                  <c:v>38.51</c:v>
                </c:pt>
                <c:pt idx="18">
                  <c:v>48.7</c:v>
                </c:pt>
                <c:pt idx="19">
                  <c:v>60.77</c:v>
                </c:pt>
                <c:pt idx="20">
                  <c:v>57.309999999999995</c:v>
                </c:pt>
                <c:pt idx="21">
                  <c:v>33.4</c:v>
                </c:pt>
              </c:numCache>
            </c:numRef>
          </c:val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  Ср.% вып.отм. 2</c:v>
                </c:pt>
              </c:strCache>
            </c:strRef>
          </c:tx>
          <c:cat>
            <c:strRef>
              <c:f>Лист1!$B$1:$W$1</c:f>
              <c:strCache>
                <c:ptCount val="22"/>
                <c:pt idx="0">
                  <c:v>1</c:v>
                </c:pt>
                <c:pt idx="1">
                  <c:v>2.1</c:v>
                </c:pt>
                <c:pt idx="2">
                  <c:v>2.2</c:v>
                </c:pt>
                <c:pt idx="3">
                  <c:v>2.3</c:v>
                </c:pt>
                <c:pt idx="4">
                  <c:v>2.4</c:v>
                </c:pt>
                <c:pt idx="5">
                  <c:v>3</c:v>
                </c:pt>
                <c:pt idx="6">
                  <c:v>4.1</c:v>
                </c:pt>
                <c:pt idx="7">
                  <c:v>4.2</c:v>
                </c:pt>
                <c:pt idx="8">
                  <c:v>5.1</c:v>
                </c:pt>
                <c:pt idx="9">
                  <c:v>5.2</c:v>
                </c:pt>
                <c:pt idx="10">
                  <c:v>6.1</c:v>
                </c:pt>
                <c:pt idx="11">
                  <c:v>6.2</c:v>
                </c:pt>
                <c:pt idx="12">
                  <c:v>7</c:v>
                </c:pt>
                <c:pt idx="13">
                  <c:v>8.1</c:v>
                </c:pt>
                <c:pt idx="14">
                  <c:v>8.2</c:v>
                </c:pt>
                <c:pt idx="15">
                  <c:v>9</c:v>
                </c:pt>
                <c:pt idx="16">
                  <c:v>10.1</c:v>
                </c:pt>
                <c:pt idx="17">
                  <c:v>10.2</c:v>
                </c:pt>
                <c:pt idx="18">
                  <c:v>11</c:v>
                </c:pt>
                <c:pt idx="19">
                  <c:v>12</c:v>
                </c:pt>
                <c:pt idx="20">
                  <c:v>13.1</c:v>
                </c:pt>
                <c:pt idx="21">
                  <c:v>13.2</c:v>
                </c:pt>
              </c:strCache>
            </c:strRef>
          </c:cat>
          <c:val>
            <c:numRef>
              <c:f>Лист1!$B$3:$W$3</c:f>
              <c:numCache>
                <c:formatCode>General</c:formatCode>
                <c:ptCount val="22"/>
                <c:pt idx="0">
                  <c:v>42.96</c:v>
                </c:pt>
                <c:pt idx="1">
                  <c:v>32.39</c:v>
                </c:pt>
                <c:pt idx="2">
                  <c:v>29.58</c:v>
                </c:pt>
                <c:pt idx="3">
                  <c:v>28.17</c:v>
                </c:pt>
                <c:pt idx="4">
                  <c:v>21.93</c:v>
                </c:pt>
                <c:pt idx="5">
                  <c:v>32.800000000000004</c:v>
                </c:pt>
                <c:pt idx="6">
                  <c:v>21.43</c:v>
                </c:pt>
                <c:pt idx="7">
                  <c:v>11.77</c:v>
                </c:pt>
                <c:pt idx="8">
                  <c:v>35.410000000000004</c:v>
                </c:pt>
                <c:pt idx="9">
                  <c:v>13.98</c:v>
                </c:pt>
                <c:pt idx="10">
                  <c:v>41.849999999999994</c:v>
                </c:pt>
                <c:pt idx="11">
                  <c:v>19.920000000000002</c:v>
                </c:pt>
                <c:pt idx="12">
                  <c:v>42.449999999999996</c:v>
                </c:pt>
                <c:pt idx="13">
                  <c:v>20.62</c:v>
                </c:pt>
                <c:pt idx="14">
                  <c:v>17.809999999999999</c:v>
                </c:pt>
                <c:pt idx="15">
                  <c:v>18.610000000000031</c:v>
                </c:pt>
                <c:pt idx="16">
                  <c:v>22.03</c:v>
                </c:pt>
                <c:pt idx="17">
                  <c:v>11.07</c:v>
                </c:pt>
                <c:pt idx="18">
                  <c:v>30.38</c:v>
                </c:pt>
                <c:pt idx="19">
                  <c:v>32.86</c:v>
                </c:pt>
                <c:pt idx="20">
                  <c:v>41.849999999999994</c:v>
                </c:pt>
                <c:pt idx="21">
                  <c:v>7.24</c:v>
                </c:pt>
              </c:numCache>
            </c:numRef>
          </c:val>
        </c:ser>
        <c:ser>
          <c:idx val="2"/>
          <c:order val="2"/>
          <c:tx>
            <c:strRef>
              <c:f>Лист1!$A$4</c:f>
              <c:strCache>
                <c:ptCount val="1"/>
                <c:pt idx="0">
                  <c:v>  Ср.% вып.отм. 3</c:v>
                </c:pt>
              </c:strCache>
            </c:strRef>
          </c:tx>
          <c:cat>
            <c:strRef>
              <c:f>Лист1!$B$1:$W$1</c:f>
              <c:strCache>
                <c:ptCount val="22"/>
                <c:pt idx="0">
                  <c:v>1</c:v>
                </c:pt>
                <c:pt idx="1">
                  <c:v>2.1</c:v>
                </c:pt>
                <c:pt idx="2">
                  <c:v>2.2</c:v>
                </c:pt>
                <c:pt idx="3">
                  <c:v>2.3</c:v>
                </c:pt>
                <c:pt idx="4">
                  <c:v>2.4</c:v>
                </c:pt>
                <c:pt idx="5">
                  <c:v>3</c:v>
                </c:pt>
                <c:pt idx="6">
                  <c:v>4.1</c:v>
                </c:pt>
                <c:pt idx="7">
                  <c:v>4.2</c:v>
                </c:pt>
                <c:pt idx="8">
                  <c:v>5.1</c:v>
                </c:pt>
                <c:pt idx="9">
                  <c:v>5.2</c:v>
                </c:pt>
                <c:pt idx="10">
                  <c:v>6.1</c:v>
                </c:pt>
                <c:pt idx="11">
                  <c:v>6.2</c:v>
                </c:pt>
                <c:pt idx="12">
                  <c:v>7</c:v>
                </c:pt>
                <c:pt idx="13">
                  <c:v>8.1</c:v>
                </c:pt>
                <c:pt idx="14">
                  <c:v>8.2</c:v>
                </c:pt>
                <c:pt idx="15">
                  <c:v>9</c:v>
                </c:pt>
                <c:pt idx="16">
                  <c:v>10.1</c:v>
                </c:pt>
                <c:pt idx="17">
                  <c:v>10.2</c:v>
                </c:pt>
                <c:pt idx="18">
                  <c:v>11</c:v>
                </c:pt>
                <c:pt idx="19">
                  <c:v>12</c:v>
                </c:pt>
                <c:pt idx="20">
                  <c:v>13.1</c:v>
                </c:pt>
                <c:pt idx="21">
                  <c:v>13.2</c:v>
                </c:pt>
              </c:strCache>
            </c:strRef>
          </c:cat>
          <c:val>
            <c:numRef>
              <c:f>Лист1!$B$4:$W$4</c:f>
              <c:numCache>
                <c:formatCode>General</c:formatCode>
                <c:ptCount val="22"/>
                <c:pt idx="0">
                  <c:v>66.78</c:v>
                </c:pt>
                <c:pt idx="1">
                  <c:v>66</c:v>
                </c:pt>
                <c:pt idx="2">
                  <c:v>57.82</c:v>
                </c:pt>
                <c:pt idx="3">
                  <c:v>57.63</c:v>
                </c:pt>
                <c:pt idx="4">
                  <c:v>43.39</c:v>
                </c:pt>
                <c:pt idx="5">
                  <c:v>49.690000000000012</c:v>
                </c:pt>
                <c:pt idx="6">
                  <c:v>43.92</c:v>
                </c:pt>
                <c:pt idx="7">
                  <c:v>33.03</c:v>
                </c:pt>
                <c:pt idx="8">
                  <c:v>60.39</c:v>
                </c:pt>
                <c:pt idx="9">
                  <c:v>26.27</c:v>
                </c:pt>
                <c:pt idx="10">
                  <c:v>64.7</c:v>
                </c:pt>
                <c:pt idx="11">
                  <c:v>46</c:v>
                </c:pt>
                <c:pt idx="12">
                  <c:v>62.949999999999996</c:v>
                </c:pt>
                <c:pt idx="13">
                  <c:v>36.730000000000011</c:v>
                </c:pt>
                <c:pt idx="14">
                  <c:v>40.58</c:v>
                </c:pt>
                <c:pt idx="15">
                  <c:v>36.17</c:v>
                </c:pt>
                <c:pt idx="16">
                  <c:v>40.07</c:v>
                </c:pt>
                <c:pt idx="17">
                  <c:v>28.09</c:v>
                </c:pt>
                <c:pt idx="18">
                  <c:v>43</c:v>
                </c:pt>
                <c:pt idx="19">
                  <c:v>55.160000000000011</c:v>
                </c:pt>
                <c:pt idx="20">
                  <c:v>51.53</c:v>
                </c:pt>
                <c:pt idx="21">
                  <c:v>23.68</c:v>
                </c:pt>
              </c:numCache>
            </c:numRef>
          </c:val>
        </c:ser>
        <c:ser>
          <c:idx val="3"/>
          <c:order val="3"/>
          <c:tx>
            <c:strRef>
              <c:f>Лист1!$A$5</c:f>
              <c:strCache>
                <c:ptCount val="1"/>
                <c:pt idx="0">
                  <c:v>  Ср.% вып.отм. 4</c:v>
                </c:pt>
              </c:strCache>
            </c:strRef>
          </c:tx>
          <c:cat>
            <c:strRef>
              <c:f>Лист1!$B$1:$W$1</c:f>
              <c:strCache>
                <c:ptCount val="22"/>
                <c:pt idx="0">
                  <c:v>1</c:v>
                </c:pt>
                <c:pt idx="1">
                  <c:v>2.1</c:v>
                </c:pt>
                <c:pt idx="2">
                  <c:v>2.2</c:v>
                </c:pt>
                <c:pt idx="3">
                  <c:v>2.3</c:v>
                </c:pt>
                <c:pt idx="4">
                  <c:v>2.4</c:v>
                </c:pt>
                <c:pt idx="5">
                  <c:v>3</c:v>
                </c:pt>
                <c:pt idx="6">
                  <c:v>4.1</c:v>
                </c:pt>
                <c:pt idx="7">
                  <c:v>4.2</c:v>
                </c:pt>
                <c:pt idx="8">
                  <c:v>5.1</c:v>
                </c:pt>
                <c:pt idx="9">
                  <c:v>5.2</c:v>
                </c:pt>
                <c:pt idx="10">
                  <c:v>6.1</c:v>
                </c:pt>
                <c:pt idx="11">
                  <c:v>6.2</c:v>
                </c:pt>
                <c:pt idx="12">
                  <c:v>7</c:v>
                </c:pt>
                <c:pt idx="13">
                  <c:v>8.1</c:v>
                </c:pt>
                <c:pt idx="14">
                  <c:v>8.2</c:v>
                </c:pt>
                <c:pt idx="15">
                  <c:v>9</c:v>
                </c:pt>
                <c:pt idx="16">
                  <c:v>10.1</c:v>
                </c:pt>
                <c:pt idx="17">
                  <c:v>10.2</c:v>
                </c:pt>
                <c:pt idx="18">
                  <c:v>11</c:v>
                </c:pt>
                <c:pt idx="19">
                  <c:v>12</c:v>
                </c:pt>
                <c:pt idx="20">
                  <c:v>13.1</c:v>
                </c:pt>
                <c:pt idx="21">
                  <c:v>13.2</c:v>
                </c:pt>
              </c:strCache>
            </c:strRef>
          </c:cat>
          <c:val>
            <c:numRef>
              <c:f>Лист1!$B$5:$W$5</c:f>
              <c:numCache>
                <c:formatCode>General</c:formatCode>
                <c:ptCount val="22"/>
                <c:pt idx="0">
                  <c:v>84.490000000000023</c:v>
                </c:pt>
                <c:pt idx="1">
                  <c:v>85.410000000000025</c:v>
                </c:pt>
                <c:pt idx="2">
                  <c:v>76.239999999999995</c:v>
                </c:pt>
                <c:pt idx="3">
                  <c:v>81.489999999999995</c:v>
                </c:pt>
                <c:pt idx="4">
                  <c:v>68.910000000000025</c:v>
                </c:pt>
                <c:pt idx="5">
                  <c:v>68.58</c:v>
                </c:pt>
                <c:pt idx="6">
                  <c:v>71.52</c:v>
                </c:pt>
                <c:pt idx="7">
                  <c:v>63.07</c:v>
                </c:pt>
                <c:pt idx="8">
                  <c:v>69.64</c:v>
                </c:pt>
                <c:pt idx="9">
                  <c:v>45.71</c:v>
                </c:pt>
                <c:pt idx="10">
                  <c:v>77.23</c:v>
                </c:pt>
                <c:pt idx="11">
                  <c:v>68.319999999999993</c:v>
                </c:pt>
                <c:pt idx="12">
                  <c:v>77.03</c:v>
                </c:pt>
                <c:pt idx="13">
                  <c:v>58.02</c:v>
                </c:pt>
                <c:pt idx="14">
                  <c:v>70.53</c:v>
                </c:pt>
                <c:pt idx="15">
                  <c:v>57.1</c:v>
                </c:pt>
                <c:pt idx="16">
                  <c:v>59.6</c:v>
                </c:pt>
                <c:pt idx="17">
                  <c:v>54.849999999999994</c:v>
                </c:pt>
                <c:pt idx="18">
                  <c:v>57.82</c:v>
                </c:pt>
                <c:pt idx="19">
                  <c:v>73.61999999999999</c:v>
                </c:pt>
                <c:pt idx="20">
                  <c:v>66.47</c:v>
                </c:pt>
                <c:pt idx="21">
                  <c:v>49.41</c:v>
                </c:pt>
              </c:numCache>
            </c:numRef>
          </c:val>
        </c:ser>
        <c:ser>
          <c:idx val="4"/>
          <c:order val="4"/>
          <c:tx>
            <c:strRef>
              <c:f>Лист1!$A$6</c:f>
              <c:strCache>
                <c:ptCount val="1"/>
                <c:pt idx="0">
                  <c:v>  Ср.% вып.отм. 5</c:v>
                </c:pt>
              </c:strCache>
            </c:strRef>
          </c:tx>
          <c:cat>
            <c:strRef>
              <c:f>Лист1!$B$1:$W$1</c:f>
              <c:strCache>
                <c:ptCount val="22"/>
                <c:pt idx="0">
                  <c:v>1</c:v>
                </c:pt>
                <c:pt idx="1">
                  <c:v>2.1</c:v>
                </c:pt>
                <c:pt idx="2">
                  <c:v>2.2</c:v>
                </c:pt>
                <c:pt idx="3">
                  <c:v>2.3</c:v>
                </c:pt>
                <c:pt idx="4">
                  <c:v>2.4</c:v>
                </c:pt>
                <c:pt idx="5">
                  <c:v>3</c:v>
                </c:pt>
                <c:pt idx="6">
                  <c:v>4.1</c:v>
                </c:pt>
                <c:pt idx="7">
                  <c:v>4.2</c:v>
                </c:pt>
                <c:pt idx="8">
                  <c:v>5.1</c:v>
                </c:pt>
                <c:pt idx="9">
                  <c:v>5.2</c:v>
                </c:pt>
                <c:pt idx="10">
                  <c:v>6.1</c:v>
                </c:pt>
                <c:pt idx="11">
                  <c:v>6.2</c:v>
                </c:pt>
                <c:pt idx="12">
                  <c:v>7</c:v>
                </c:pt>
                <c:pt idx="13">
                  <c:v>8.1</c:v>
                </c:pt>
                <c:pt idx="14">
                  <c:v>8.2</c:v>
                </c:pt>
                <c:pt idx="15">
                  <c:v>9</c:v>
                </c:pt>
                <c:pt idx="16">
                  <c:v>10.1</c:v>
                </c:pt>
                <c:pt idx="17">
                  <c:v>10.2</c:v>
                </c:pt>
                <c:pt idx="18">
                  <c:v>11</c:v>
                </c:pt>
                <c:pt idx="19">
                  <c:v>12</c:v>
                </c:pt>
                <c:pt idx="20">
                  <c:v>13.1</c:v>
                </c:pt>
                <c:pt idx="21">
                  <c:v>13.2</c:v>
                </c:pt>
              </c:strCache>
            </c:strRef>
          </c:cat>
          <c:val>
            <c:numRef>
              <c:f>Лист1!$B$6:$W$6</c:f>
              <c:numCache>
                <c:formatCode>General</c:formatCode>
                <c:ptCount val="22"/>
                <c:pt idx="0">
                  <c:v>94.59</c:v>
                </c:pt>
                <c:pt idx="1">
                  <c:v>97.84</c:v>
                </c:pt>
                <c:pt idx="2">
                  <c:v>90.48</c:v>
                </c:pt>
                <c:pt idx="3">
                  <c:v>95.02</c:v>
                </c:pt>
                <c:pt idx="4">
                  <c:v>90.04</c:v>
                </c:pt>
                <c:pt idx="5">
                  <c:v>83.11999999999999</c:v>
                </c:pt>
                <c:pt idx="6">
                  <c:v>92.86</c:v>
                </c:pt>
                <c:pt idx="7">
                  <c:v>88.740000000000023</c:v>
                </c:pt>
                <c:pt idx="8">
                  <c:v>85.710000000000022</c:v>
                </c:pt>
                <c:pt idx="9">
                  <c:v>69.7</c:v>
                </c:pt>
                <c:pt idx="10">
                  <c:v>90.48</c:v>
                </c:pt>
                <c:pt idx="11">
                  <c:v>94.36999999999999</c:v>
                </c:pt>
                <c:pt idx="12">
                  <c:v>87.45</c:v>
                </c:pt>
                <c:pt idx="13">
                  <c:v>83.11999999999999</c:v>
                </c:pt>
                <c:pt idx="14">
                  <c:v>91.56</c:v>
                </c:pt>
                <c:pt idx="15">
                  <c:v>82.9</c:v>
                </c:pt>
                <c:pt idx="16">
                  <c:v>84.63</c:v>
                </c:pt>
                <c:pt idx="17">
                  <c:v>83.55</c:v>
                </c:pt>
                <c:pt idx="18">
                  <c:v>79.22</c:v>
                </c:pt>
                <c:pt idx="19">
                  <c:v>86.72</c:v>
                </c:pt>
                <c:pt idx="20">
                  <c:v>82.25</c:v>
                </c:pt>
                <c:pt idx="21">
                  <c:v>71.649999999999991</c:v>
                </c:pt>
              </c:numCache>
            </c:numRef>
          </c:val>
        </c:ser>
        <c:marker val="1"/>
        <c:axId val="92330240"/>
        <c:axId val="92336512"/>
      </c:lineChart>
      <c:catAx>
        <c:axId val="9233024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№ задания</a:t>
                </a:r>
              </a:p>
            </c:rich>
          </c:tx>
        </c:title>
        <c:tickLblPos val="nextTo"/>
        <c:crossAx val="92336512"/>
        <c:crosses val="autoZero"/>
        <c:auto val="1"/>
        <c:lblAlgn val="ctr"/>
        <c:lblOffset val="100"/>
        <c:tickLblSkip val="1"/>
      </c:catAx>
      <c:valAx>
        <c:axId val="92336512"/>
        <c:scaling>
          <c:orientation val="minMax"/>
          <c:max val="100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Ср.% выполнения заданий</a:t>
                </a:r>
              </a:p>
            </c:rich>
          </c:tx>
        </c:title>
        <c:numFmt formatCode="General" sourceLinked="1"/>
        <c:tickLblPos val="nextTo"/>
        <c:crossAx val="92330240"/>
        <c:crosses val="autoZero"/>
        <c:crossBetween val="between"/>
        <c:majorUnit val="10"/>
      </c:valAx>
    </c:plotArea>
    <c:legend>
      <c:legendPos val="r"/>
    </c:legend>
    <c:plotVisOnly val="1"/>
  </c:chart>
  <c:externalData r:id="rId1"/>
</c:chartSpace>
</file>

<file path=word/charts/chart2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200"/>
              <a:t>Выполнение заданий ВПР в 9 параллели</a:t>
            </a:r>
          </a:p>
        </c:rich>
      </c:tx>
    </c:title>
    <c:plotArea>
      <c:layout/>
      <c:lineChart>
        <c:grouping val="standard"/>
        <c:ser>
          <c:idx val="0"/>
          <c:order val="0"/>
          <c:tx>
            <c:strRef>
              <c:f>Лист2!$A$2</c:f>
              <c:strCache>
                <c:ptCount val="1"/>
                <c:pt idx="0">
                  <c:v>Нижегородская обл.</c:v>
                </c:pt>
              </c:strCache>
            </c:strRef>
          </c:tx>
          <c:cat>
            <c:strRef>
              <c:f>Лист2!$B$1:$W$1</c:f>
              <c:strCache>
                <c:ptCount val="22"/>
                <c:pt idx="0">
                  <c:v>1</c:v>
                </c:pt>
                <c:pt idx="1">
                  <c:v>2.1</c:v>
                </c:pt>
                <c:pt idx="2">
                  <c:v>2.2</c:v>
                </c:pt>
                <c:pt idx="3">
                  <c:v>2.3</c:v>
                </c:pt>
                <c:pt idx="4">
                  <c:v>2.4</c:v>
                </c:pt>
                <c:pt idx="5">
                  <c:v>3</c:v>
                </c:pt>
                <c:pt idx="6">
                  <c:v>4.1</c:v>
                </c:pt>
                <c:pt idx="7">
                  <c:v>4.2</c:v>
                </c:pt>
                <c:pt idx="8">
                  <c:v>5.1</c:v>
                </c:pt>
                <c:pt idx="9">
                  <c:v>5.2</c:v>
                </c:pt>
                <c:pt idx="10">
                  <c:v>6.1</c:v>
                </c:pt>
                <c:pt idx="11">
                  <c:v>6.2</c:v>
                </c:pt>
                <c:pt idx="12">
                  <c:v>7</c:v>
                </c:pt>
                <c:pt idx="13">
                  <c:v>8.1</c:v>
                </c:pt>
                <c:pt idx="14">
                  <c:v>8.2</c:v>
                </c:pt>
                <c:pt idx="15">
                  <c:v>9</c:v>
                </c:pt>
                <c:pt idx="16">
                  <c:v>10.1</c:v>
                </c:pt>
                <c:pt idx="17">
                  <c:v>10.2</c:v>
                </c:pt>
                <c:pt idx="18">
                  <c:v>11</c:v>
                </c:pt>
                <c:pt idx="19">
                  <c:v>12</c:v>
                </c:pt>
                <c:pt idx="20">
                  <c:v>13.1</c:v>
                </c:pt>
                <c:pt idx="21">
                  <c:v>13.2</c:v>
                </c:pt>
              </c:strCache>
            </c:strRef>
          </c:cat>
          <c:val>
            <c:numRef>
              <c:f>Лист2!$B$2:$W$2</c:f>
              <c:numCache>
                <c:formatCode>General</c:formatCode>
                <c:ptCount val="22"/>
                <c:pt idx="0">
                  <c:v>71.75</c:v>
                </c:pt>
                <c:pt idx="1">
                  <c:v>70.66</c:v>
                </c:pt>
                <c:pt idx="2">
                  <c:v>62.790000000000013</c:v>
                </c:pt>
                <c:pt idx="3">
                  <c:v>64.61999999999999</c:v>
                </c:pt>
                <c:pt idx="4">
                  <c:v>52.39</c:v>
                </c:pt>
                <c:pt idx="5">
                  <c:v>56.17</c:v>
                </c:pt>
                <c:pt idx="6">
                  <c:v>53.660000000000011</c:v>
                </c:pt>
                <c:pt idx="7">
                  <c:v>44.13</c:v>
                </c:pt>
                <c:pt idx="8">
                  <c:v>62.120000000000012</c:v>
                </c:pt>
                <c:pt idx="9">
                  <c:v>34.020000000000003</c:v>
                </c:pt>
                <c:pt idx="10">
                  <c:v>67.849999999999994</c:v>
                </c:pt>
                <c:pt idx="11">
                  <c:v>53.44</c:v>
                </c:pt>
                <c:pt idx="12">
                  <c:v>66.849999999999994</c:v>
                </c:pt>
                <c:pt idx="13">
                  <c:v>44.849999999999994</c:v>
                </c:pt>
                <c:pt idx="14">
                  <c:v>51.220000000000013</c:v>
                </c:pt>
                <c:pt idx="15">
                  <c:v>44.01</c:v>
                </c:pt>
                <c:pt idx="16">
                  <c:v>47.25</c:v>
                </c:pt>
                <c:pt idx="17">
                  <c:v>38.51</c:v>
                </c:pt>
                <c:pt idx="18">
                  <c:v>48.7</c:v>
                </c:pt>
                <c:pt idx="19">
                  <c:v>60.77</c:v>
                </c:pt>
                <c:pt idx="20">
                  <c:v>57.309999999999995</c:v>
                </c:pt>
                <c:pt idx="21">
                  <c:v>33.4</c:v>
                </c:pt>
              </c:numCache>
            </c:numRef>
          </c:val>
        </c:ser>
        <c:ser>
          <c:idx val="1"/>
          <c:order val="1"/>
          <c:tx>
            <c:strRef>
              <c:f>Лист2!$A$3</c:f>
              <c:strCache>
                <c:ptCount val="1"/>
                <c:pt idx="0">
                  <c:v>РФ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marker>
            <c:spPr>
              <a:solidFill>
                <a:schemeClr val="tx1"/>
              </a:solidFill>
              <a:ln>
                <a:solidFill>
                  <a:schemeClr val="tx1"/>
                </a:solidFill>
              </a:ln>
            </c:spPr>
          </c:marker>
          <c:cat>
            <c:strRef>
              <c:f>Лист2!$B$1:$W$1</c:f>
              <c:strCache>
                <c:ptCount val="22"/>
                <c:pt idx="0">
                  <c:v>1</c:v>
                </c:pt>
                <c:pt idx="1">
                  <c:v>2.1</c:v>
                </c:pt>
                <c:pt idx="2">
                  <c:v>2.2</c:v>
                </c:pt>
                <c:pt idx="3">
                  <c:v>2.3</c:v>
                </c:pt>
                <c:pt idx="4">
                  <c:v>2.4</c:v>
                </c:pt>
                <c:pt idx="5">
                  <c:v>3</c:v>
                </c:pt>
                <c:pt idx="6">
                  <c:v>4.1</c:v>
                </c:pt>
                <c:pt idx="7">
                  <c:v>4.2</c:v>
                </c:pt>
                <c:pt idx="8">
                  <c:v>5.1</c:v>
                </c:pt>
                <c:pt idx="9">
                  <c:v>5.2</c:v>
                </c:pt>
                <c:pt idx="10">
                  <c:v>6.1</c:v>
                </c:pt>
                <c:pt idx="11">
                  <c:v>6.2</c:v>
                </c:pt>
                <c:pt idx="12">
                  <c:v>7</c:v>
                </c:pt>
                <c:pt idx="13">
                  <c:v>8.1</c:v>
                </c:pt>
                <c:pt idx="14">
                  <c:v>8.2</c:v>
                </c:pt>
                <c:pt idx="15">
                  <c:v>9</c:v>
                </c:pt>
                <c:pt idx="16">
                  <c:v>10.1</c:v>
                </c:pt>
                <c:pt idx="17">
                  <c:v>10.2</c:v>
                </c:pt>
                <c:pt idx="18">
                  <c:v>11</c:v>
                </c:pt>
                <c:pt idx="19">
                  <c:v>12</c:v>
                </c:pt>
                <c:pt idx="20">
                  <c:v>13.1</c:v>
                </c:pt>
                <c:pt idx="21">
                  <c:v>13.2</c:v>
                </c:pt>
              </c:strCache>
            </c:strRef>
          </c:cat>
          <c:val>
            <c:numRef>
              <c:f>Лист2!$B$3:$W$3</c:f>
              <c:numCache>
                <c:formatCode>General</c:formatCode>
                <c:ptCount val="22"/>
                <c:pt idx="0">
                  <c:v>68.290000000000006</c:v>
                </c:pt>
                <c:pt idx="1">
                  <c:v>66.959999999999994</c:v>
                </c:pt>
                <c:pt idx="2">
                  <c:v>60.78</c:v>
                </c:pt>
                <c:pt idx="3">
                  <c:v>62.57</c:v>
                </c:pt>
                <c:pt idx="4">
                  <c:v>54.54</c:v>
                </c:pt>
                <c:pt idx="5">
                  <c:v>52.59</c:v>
                </c:pt>
                <c:pt idx="6">
                  <c:v>49.74</c:v>
                </c:pt>
                <c:pt idx="7">
                  <c:v>44</c:v>
                </c:pt>
                <c:pt idx="8">
                  <c:v>60.730000000000011</c:v>
                </c:pt>
                <c:pt idx="9">
                  <c:v>37.760000000000012</c:v>
                </c:pt>
                <c:pt idx="10">
                  <c:v>64.64</c:v>
                </c:pt>
                <c:pt idx="11">
                  <c:v>53.879999999999995</c:v>
                </c:pt>
                <c:pt idx="12">
                  <c:v>67.78</c:v>
                </c:pt>
                <c:pt idx="13">
                  <c:v>44.99</c:v>
                </c:pt>
                <c:pt idx="14">
                  <c:v>51.809999999999995</c:v>
                </c:pt>
                <c:pt idx="15">
                  <c:v>42.94</c:v>
                </c:pt>
                <c:pt idx="16">
                  <c:v>47.09</c:v>
                </c:pt>
                <c:pt idx="17">
                  <c:v>43.08</c:v>
                </c:pt>
                <c:pt idx="18">
                  <c:v>50.52</c:v>
                </c:pt>
                <c:pt idx="19">
                  <c:v>58.790000000000013</c:v>
                </c:pt>
                <c:pt idx="20">
                  <c:v>59.51</c:v>
                </c:pt>
                <c:pt idx="21">
                  <c:v>34.61</c:v>
                </c:pt>
              </c:numCache>
            </c:numRef>
          </c:val>
        </c:ser>
        <c:marker val="1"/>
        <c:axId val="92347776"/>
        <c:axId val="92350336"/>
      </c:lineChart>
      <c:catAx>
        <c:axId val="92347776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№ задания</a:t>
                </a:r>
              </a:p>
            </c:rich>
          </c:tx>
        </c:title>
        <c:tickLblPos val="nextTo"/>
        <c:crossAx val="92350336"/>
        <c:crosses val="autoZero"/>
        <c:auto val="1"/>
        <c:lblAlgn val="ctr"/>
        <c:lblOffset val="100"/>
      </c:catAx>
      <c:valAx>
        <c:axId val="92350336"/>
        <c:scaling>
          <c:orientation val="minMax"/>
          <c:max val="100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Ср.% выполнения заданий </a:t>
                </a:r>
              </a:p>
            </c:rich>
          </c:tx>
        </c:title>
        <c:numFmt formatCode="General" sourceLinked="1"/>
        <c:tickLblPos val="nextTo"/>
        <c:crossAx val="92347776"/>
        <c:crosses val="autoZero"/>
        <c:crossBetween val="between"/>
        <c:majorUnit val="10"/>
      </c:valAx>
    </c:plotArea>
    <c:legend>
      <c:legendPos val="b"/>
    </c:legend>
    <c:plotVisOnly val="1"/>
  </c:chart>
  <c:externalData r:id="rId1"/>
</c:chartSpace>
</file>

<file path=word/charts/chart2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Выполнение заданий группами участников в 11 классе</a:t>
            </a:r>
          </a:p>
        </c:rich>
      </c:tx>
    </c:title>
    <c:plotArea>
      <c:layout/>
      <c:lineChart>
        <c:grouping val="standard"/>
        <c:ser>
          <c:idx val="0"/>
          <c:order val="0"/>
          <c:tx>
            <c:strRef>
              <c:f>Лист1!$A$4</c:f>
              <c:strCache>
                <c:ptCount val="1"/>
                <c:pt idx="0">
                  <c:v>  Ср.% вып. </c:v>
                </c:pt>
              </c:strCache>
            </c:strRef>
          </c:tx>
          <c:spPr>
            <a:ln>
              <a:solidFill>
                <a:prstClr val="black"/>
              </a:solidFill>
            </a:ln>
          </c:spPr>
          <c:marker>
            <c:spPr>
              <a:solidFill>
                <a:prstClr val="black">
                  <a:lumMod val="85000"/>
                  <a:lumOff val="15000"/>
                </a:prstClr>
              </a:solidFill>
              <a:ln>
                <a:solidFill>
                  <a:prstClr val="black"/>
                </a:solidFill>
              </a:ln>
            </c:spPr>
          </c:marker>
          <c:cat>
            <c:strRef>
              <c:f>Лист1!$B$3:$W$3</c:f>
              <c:strCache>
                <c:ptCount val="22"/>
                <c:pt idx="0">
                  <c:v>1.1.</c:v>
                </c:pt>
                <c:pt idx="1">
                  <c:v>1.2.</c:v>
                </c:pt>
                <c:pt idx="2">
                  <c:v>2.1.</c:v>
                </c:pt>
                <c:pt idx="3">
                  <c:v>2.2.</c:v>
                </c:pt>
                <c:pt idx="4">
                  <c:v>2.3.</c:v>
                </c:pt>
                <c:pt idx="5">
                  <c:v>3.</c:v>
                </c:pt>
                <c:pt idx="6">
                  <c:v>4.</c:v>
                </c:pt>
                <c:pt idx="7">
                  <c:v>5.</c:v>
                </c:pt>
                <c:pt idx="8">
                  <c:v>6.1.</c:v>
                </c:pt>
                <c:pt idx="9">
                  <c:v>6.2.</c:v>
                </c:pt>
                <c:pt idx="10">
                  <c:v>7.</c:v>
                </c:pt>
                <c:pt idx="11">
                  <c:v>8.</c:v>
                </c:pt>
                <c:pt idx="12">
                  <c:v>9.</c:v>
                </c:pt>
                <c:pt idx="13">
                  <c:v>10.1.</c:v>
                </c:pt>
                <c:pt idx="14">
                  <c:v>10.2.</c:v>
                </c:pt>
                <c:pt idx="15">
                  <c:v>11.1.</c:v>
                </c:pt>
                <c:pt idx="16">
                  <c:v>11.2.</c:v>
                </c:pt>
                <c:pt idx="17">
                  <c:v>12.1.</c:v>
                </c:pt>
                <c:pt idx="18">
                  <c:v>12.2.</c:v>
                </c:pt>
                <c:pt idx="19">
                  <c:v>12.3.</c:v>
                </c:pt>
                <c:pt idx="20">
                  <c:v>13.</c:v>
                </c:pt>
                <c:pt idx="21">
                  <c:v>14.</c:v>
                </c:pt>
              </c:strCache>
            </c:strRef>
          </c:cat>
          <c:val>
            <c:numRef>
              <c:f>Лист1!$B$4:$W$4</c:f>
              <c:numCache>
                <c:formatCode>General</c:formatCode>
                <c:ptCount val="22"/>
                <c:pt idx="0">
                  <c:v>69.16</c:v>
                </c:pt>
                <c:pt idx="1">
                  <c:v>49.379999999999995</c:v>
                </c:pt>
                <c:pt idx="2">
                  <c:v>75.39</c:v>
                </c:pt>
                <c:pt idx="3">
                  <c:v>73.290000000000006</c:v>
                </c:pt>
                <c:pt idx="4">
                  <c:v>42.13</c:v>
                </c:pt>
                <c:pt idx="5">
                  <c:v>68.849999999999994</c:v>
                </c:pt>
                <c:pt idx="6">
                  <c:v>64.489999999999995</c:v>
                </c:pt>
                <c:pt idx="7">
                  <c:v>53.349999999999994</c:v>
                </c:pt>
                <c:pt idx="8">
                  <c:v>72.430000000000007</c:v>
                </c:pt>
                <c:pt idx="9">
                  <c:v>64.02</c:v>
                </c:pt>
                <c:pt idx="10">
                  <c:v>67.52</c:v>
                </c:pt>
                <c:pt idx="11">
                  <c:v>67.599999999999994</c:v>
                </c:pt>
                <c:pt idx="12">
                  <c:v>75.61999999999999</c:v>
                </c:pt>
                <c:pt idx="13">
                  <c:v>84.27</c:v>
                </c:pt>
                <c:pt idx="14">
                  <c:v>90.19</c:v>
                </c:pt>
                <c:pt idx="15">
                  <c:v>63.4</c:v>
                </c:pt>
                <c:pt idx="16">
                  <c:v>39.720000000000013</c:v>
                </c:pt>
                <c:pt idx="17">
                  <c:v>56.7</c:v>
                </c:pt>
                <c:pt idx="18">
                  <c:v>51.4</c:v>
                </c:pt>
                <c:pt idx="19">
                  <c:v>63.24</c:v>
                </c:pt>
                <c:pt idx="20">
                  <c:v>21.86</c:v>
                </c:pt>
                <c:pt idx="21">
                  <c:v>48.21</c:v>
                </c:pt>
              </c:numCache>
            </c:numRef>
          </c:val>
        </c:ser>
        <c:ser>
          <c:idx val="1"/>
          <c:order val="1"/>
          <c:tx>
            <c:strRef>
              <c:f>Лист1!$A$5</c:f>
              <c:strCache>
                <c:ptCount val="1"/>
                <c:pt idx="0">
                  <c:v>  Ср.% вып. отм. 2</c:v>
                </c:pt>
              </c:strCache>
            </c:strRef>
          </c:tx>
          <c:cat>
            <c:strRef>
              <c:f>Лист1!$B$3:$W$3</c:f>
              <c:strCache>
                <c:ptCount val="22"/>
                <c:pt idx="0">
                  <c:v>1.1.</c:v>
                </c:pt>
                <c:pt idx="1">
                  <c:v>1.2.</c:v>
                </c:pt>
                <c:pt idx="2">
                  <c:v>2.1.</c:v>
                </c:pt>
                <c:pt idx="3">
                  <c:v>2.2.</c:v>
                </c:pt>
                <c:pt idx="4">
                  <c:v>2.3.</c:v>
                </c:pt>
                <c:pt idx="5">
                  <c:v>3.</c:v>
                </c:pt>
                <c:pt idx="6">
                  <c:v>4.</c:v>
                </c:pt>
                <c:pt idx="7">
                  <c:v>5.</c:v>
                </c:pt>
                <c:pt idx="8">
                  <c:v>6.1.</c:v>
                </c:pt>
                <c:pt idx="9">
                  <c:v>6.2.</c:v>
                </c:pt>
                <c:pt idx="10">
                  <c:v>7.</c:v>
                </c:pt>
                <c:pt idx="11">
                  <c:v>8.</c:v>
                </c:pt>
                <c:pt idx="12">
                  <c:v>9.</c:v>
                </c:pt>
                <c:pt idx="13">
                  <c:v>10.1.</c:v>
                </c:pt>
                <c:pt idx="14">
                  <c:v>10.2.</c:v>
                </c:pt>
                <c:pt idx="15">
                  <c:v>11.1.</c:v>
                </c:pt>
                <c:pt idx="16">
                  <c:v>11.2.</c:v>
                </c:pt>
                <c:pt idx="17">
                  <c:v>12.1.</c:v>
                </c:pt>
                <c:pt idx="18">
                  <c:v>12.2.</c:v>
                </c:pt>
                <c:pt idx="19">
                  <c:v>12.3.</c:v>
                </c:pt>
                <c:pt idx="20">
                  <c:v>13.</c:v>
                </c:pt>
                <c:pt idx="21">
                  <c:v>14.</c:v>
                </c:pt>
              </c:strCache>
            </c:strRef>
          </c:cat>
          <c:val>
            <c:numRef>
              <c:f>Лист1!$B$5:$W$5</c:f>
              <c:numCache>
                <c:formatCode>General</c:formatCode>
                <c:ptCount val="22"/>
                <c:pt idx="0">
                  <c:v>12.12</c:v>
                </c:pt>
                <c:pt idx="1">
                  <c:v>9.09</c:v>
                </c:pt>
                <c:pt idx="2">
                  <c:v>18.18</c:v>
                </c:pt>
                <c:pt idx="3">
                  <c:v>15.15</c:v>
                </c:pt>
                <c:pt idx="4">
                  <c:v>3.03</c:v>
                </c:pt>
                <c:pt idx="5">
                  <c:v>9.09</c:v>
                </c:pt>
                <c:pt idx="6">
                  <c:v>30.3</c:v>
                </c:pt>
                <c:pt idx="7">
                  <c:v>3.03</c:v>
                </c:pt>
                <c:pt idx="8">
                  <c:v>24.24</c:v>
                </c:pt>
                <c:pt idx="9">
                  <c:v>3.03</c:v>
                </c:pt>
                <c:pt idx="10">
                  <c:v>13.639999999999999</c:v>
                </c:pt>
                <c:pt idx="11">
                  <c:v>3.03</c:v>
                </c:pt>
                <c:pt idx="12">
                  <c:v>3.03</c:v>
                </c:pt>
                <c:pt idx="13">
                  <c:v>18.18</c:v>
                </c:pt>
                <c:pt idx="14">
                  <c:v>30.3</c:v>
                </c:pt>
                <c:pt idx="15">
                  <c:v>0</c:v>
                </c:pt>
                <c:pt idx="16">
                  <c:v>1.52</c:v>
                </c:pt>
                <c:pt idx="17">
                  <c:v>3.03</c:v>
                </c:pt>
                <c:pt idx="18">
                  <c:v>3.03</c:v>
                </c:pt>
                <c:pt idx="19">
                  <c:v>9.09</c:v>
                </c:pt>
                <c:pt idx="20">
                  <c:v>0</c:v>
                </c:pt>
                <c:pt idx="21">
                  <c:v>6.06</c:v>
                </c:pt>
              </c:numCache>
            </c:numRef>
          </c:val>
        </c:ser>
        <c:ser>
          <c:idx val="2"/>
          <c:order val="2"/>
          <c:tx>
            <c:strRef>
              <c:f>Лист1!$A$6</c:f>
              <c:strCache>
                <c:ptCount val="1"/>
                <c:pt idx="0">
                  <c:v>  Ср.% вып. отм. 3</c:v>
                </c:pt>
              </c:strCache>
            </c:strRef>
          </c:tx>
          <c:cat>
            <c:strRef>
              <c:f>Лист1!$B$3:$W$3</c:f>
              <c:strCache>
                <c:ptCount val="22"/>
                <c:pt idx="0">
                  <c:v>1.1.</c:v>
                </c:pt>
                <c:pt idx="1">
                  <c:v>1.2.</c:v>
                </c:pt>
                <c:pt idx="2">
                  <c:v>2.1.</c:v>
                </c:pt>
                <c:pt idx="3">
                  <c:v>2.2.</c:v>
                </c:pt>
                <c:pt idx="4">
                  <c:v>2.3.</c:v>
                </c:pt>
                <c:pt idx="5">
                  <c:v>3.</c:v>
                </c:pt>
                <c:pt idx="6">
                  <c:v>4.</c:v>
                </c:pt>
                <c:pt idx="7">
                  <c:v>5.</c:v>
                </c:pt>
                <c:pt idx="8">
                  <c:v>6.1.</c:v>
                </c:pt>
                <c:pt idx="9">
                  <c:v>6.2.</c:v>
                </c:pt>
                <c:pt idx="10">
                  <c:v>7.</c:v>
                </c:pt>
                <c:pt idx="11">
                  <c:v>8.</c:v>
                </c:pt>
                <c:pt idx="12">
                  <c:v>9.</c:v>
                </c:pt>
                <c:pt idx="13">
                  <c:v>10.1.</c:v>
                </c:pt>
                <c:pt idx="14">
                  <c:v>10.2.</c:v>
                </c:pt>
                <c:pt idx="15">
                  <c:v>11.1.</c:v>
                </c:pt>
                <c:pt idx="16">
                  <c:v>11.2.</c:v>
                </c:pt>
                <c:pt idx="17">
                  <c:v>12.1.</c:v>
                </c:pt>
                <c:pt idx="18">
                  <c:v>12.2.</c:v>
                </c:pt>
                <c:pt idx="19">
                  <c:v>12.3.</c:v>
                </c:pt>
                <c:pt idx="20">
                  <c:v>13.</c:v>
                </c:pt>
                <c:pt idx="21">
                  <c:v>14.</c:v>
                </c:pt>
              </c:strCache>
            </c:strRef>
          </c:cat>
          <c:val>
            <c:numRef>
              <c:f>Лист1!$B$6:$W$6</c:f>
              <c:numCache>
                <c:formatCode>General</c:formatCode>
                <c:ptCount val="22"/>
                <c:pt idx="0">
                  <c:v>59.39</c:v>
                </c:pt>
                <c:pt idx="1">
                  <c:v>30.459999999999987</c:v>
                </c:pt>
                <c:pt idx="2">
                  <c:v>74.86999999999999</c:v>
                </c:pt>
                <c:pt idx="3">
                  <c:v>63.449999999999996</c:v>
                </c:pt>
                <c:pt idx="4">
                  <c:v>20.56</c:v>
                </c:pt>
                <c:pt idx="5">
                  <c:v>56.349999999999994</c:v>
                </c:pt>
                <c:pt idx="6">
                  <c:v>52.28</c:v>
                </c:pt>
                <c:pt idx="7">
                  <c:v>33.25</c:v>
                </c:pt>
                <c:pt idx="8">
                  <c:v>69.540000000000006</c:v>
                </c:pt>
                <c:pt idx="9">
                  <c:v>50.760000000000012</c:v>
                </c:pt>
                <c:pt idx="10">
                  <c:v>60.91</c:v>
                </c:pt>
                <c:pt idx="11">
                  <c:v>51.78</c:v>
                </c:pt>
                <c:pt idx="12">
                  <c:v>62.690000000000012</c:v>
                </c:pt>
                <c:pt idx="13">
                  <c:v>89.85</c:v>
                </c:pt>
                <c:pt idx="14">
                  <c:v>88.83</c:v>
                </c:pt>
                <c:pt idx="15">
                  <c:v>44.160000000000011</c:v>
                </c:pt>
                <c:pt idx="16">
                  <c:v>20.56</c:v>
                </c:pt>
                <c:pt idx="17">
                  <c:v>33.5</c:v>
                </c:pt>
                <c:pt idx="18">
                  <c:v>25.89</c:v>
                </c:pt>
                <c:pt idx="19">
                  <c:v>43.65</c:v>
                </c:pt>
                <c:pt idx="20">
                  <c:v>8.120000000000001</c:v>
                </c:pt>
                <c:pt idx="21">
                  <c:v>31.73</c:v>
                </c:pt>
              </c:numCache>
            </c:numRef>
          </c:val>
        </c:ser>
        <c:ser>
          <c:idx val="3"/>
          <c:order val="3"/>
          <c:tx>
            <c:strRef>
              <c:f>Лист1!$A$7</c:f>
              <c:strCache>
                <c:ptCount val="1"/>
                <c:pt idx="0">
                  <c:v>  Ср.% вып. отм. 4</c:v>
                </c:pt>
              </c:strCache>
            </c:strRef>
          </c:tx>
          <c:cat>
            <c:strRef>
              <c:f>Лист1!$B$3:$W$3</c:f>
              <c:strCache>
                <c:ptCount val="22"/>
                <c:pt idx="0">
                  <c:v>1.1.</c:v>
                </c:pt>
                <c:pt idx="1">
                  <c:v>1.2.</c:v>
                </c:pt>
                <c:pt idx="2">
                  <c:v>2.1.</c:v>
                </c:pt>
                <c:pt idx="3">
                  <c:v>2.2.</c:v>
                </c:pt>
                <c:pt idx="4">
                  <c:v>2.3.</c:v>
                </c:pt>
                <c:pt idx="5">
                  <c:v>3.</c:v>
                </c:pt>
                <c:pt idx="6">
                  <c:v>4.</c:v>
                </c:pt>
                <c:pt idx="7">
                  <c:v>5.</c:v>
                </c:pt>
                <c:pt idx="8">
                  <c:v>6.1.</c:v>
                </c:pt>
                <c:pt idx="9">
                  <c:v>6.2.</c:v>
                </c:pt>
                <c:pt idx="10">
                  <c:v>7.</c:v>
                </c:pt>
                <c:pt idx="11">
                  <c:v>8.</c:v>
                </c:pt>
                <c:pt idx="12">
                  <c:v>9.</c:v>
                </c:pt>
                <c:pt idx="13">
                  <c:v>10.1.</c:v>
                </c:pt>
                <c:pt idx="14">
                  <c:v>10.2.</c:v>
                </c:pt>
                <c:pt idx="15">
                  <c:v>11.1.</c:v>
                </c:pt>
                <c:pt idx="16">
                  <c:v>11.2.</c:v>
                </c:pt>
                <c:pt idx="17">
                  <c:v>12.1.</c:v>
                </c:pt>
                <c:pt idx="18">
                  <c:v>12.2.</c:v>
                </c:pt>
                <c:pt idx="19">
                  <c:v>12.3.</c:v>
                </c:pt>
                <c:pt idx="20">
                  <c:v>13.</c:v>
                </c:pt>
                <c:pt idx="21">
                  <c:v>14.</c:v>
                </c:pt>
              </c:strCache>
            </c:strRef>
          </c:cat>
          <c:val>
            <c:numRef>
              <c:f>Лист1!$B$7:$W$7</c:f>
              <c:numCache>
                <c:formatCode>General</c:formatCode>
                <c:ptCount val="22"/>
                <c:pt idx="0">
                  <c:v>74.440000000000026</c:v>
                </c:pt>
                <c:pt idx="1">
                  <c:v>55.64</c:v>
                </c:pt>
                <c:pt idx="2">
                  <c:v>79.14</c:v>
                </c:pt>
                <c:pt idx="3">
                  <c:v>80.260000000000005</c:v>
                </c:pt>
                <c:pt idx="4">
                  <c:v>52.63</c:v>
                </c:pt>
                <c:pt idx="5">
                  <c:v>79.319999999999993</c:v>
                </c:pt>
                <c:pt idx="6">
                  <c:v>71.8</c:v>
                </c:pt>
                <c:pt idx="7">
                  <c:v>62.41</c:v>
                </c:pt>
                <c:pt idx="8">
                  <c:v>75.19</c:v>
                </c:pt>
                <c:pt idx="9">
                  <c:v>72.179999999999978</c:v>
                </c:pt>
                <c:pt idx="10">
                  <c:v>69.92</c:v>
                </c:pt>
                <c:pt idx="11">
                  <c:v>78.95</c:v>
                </c:pt>
                <c:pt idx="12">
                  <c:v>87.410000000000025</c:v>
                </c:pt>
                <c:pt idx="13">
                  <c:v>88.35</c:v>
                </c:pt>
                <c:pt idx="14">
                  <c:v>94.740000000000023</c:v>
                </c:pt>
                <c:pt idx="15">
                  <c:v>75.56</c:v>
                </c:pt>
                <c:pt idx="16">
                  <c:v>45.86</c:v>
                </c:pt>
                <c:pt idx="17">
                  <c:v>66.169999999999987</c:v>
                </c:pt>
                <c:pt idx="18">
                  <c:v>59.77</c:v>
                </c:pt>
                <c:pt idx="19">
                  <c:v>73.679999999999978</c:v>
                </c:pt>
                <c:pt idx="20">
                  <c:v>20.43</c:v>
                </c:pt>
                <c:pt idx="21">
                  <c:v>54.89</c:v>
                </c:pt>
              </c:numCache>
            </c:numRef>
          </c:val>
        </c:ser>
        <c:ser>
          <c:idx val="4"/>
          <c:order val="4"/>
          <c:tx>
            <c:strRef>
              <c:f>Лист1!$A$8</c:f>
              <c:strCache>
                <c:ptCount val="1"/>
                <c:pt idx="0">
                  <c:v>  Ср.% вып. отм. 5</c:v>
                </c:pt>
              </c:strCache>
            </c:strRef>
          </c:tx>
          <c:cat>
            <c:strRef>
              <c:f>Лист1!$B$3:$W$3</c:f>
              <c:strCache>
                <c:ptCount val="22"/>
                <c:pt idx="0">
                  <c:v>1.1.</c:v>
                </c:pt>
                <c:pt idx="1">
                  <c:v>1.2.</c:v>
                </c:pt>
                <c:pt idx="2">
                  <c:v>2.1.</c:v>
                </c:pt>
                <c:pt idx="3">
                  <c:v>2.2.</c:v>
                </c:pt>
                <c:pt idx="4">
                  <c:v>2.3.</c:v>
                </c:pt>
                <c:pt idx="5">
                  <c:v>3.</c:v>
                </c:pt>
                <c:pt idx="6">
                  <c:v>4.</c:v>
                </c:pt>
                <c:pt idx="7">
                  <c:v>5.</c:v>
                </c:pt>
                <c:pt idx="8">
                  <c:v>6.1.</c:v>
                </c:pt>
                <c:pt idx="9">
                  <c:v>6.2.</c:v>
                </c:pt>
                <c:pt idx="10">
                  <c:v>7.</c:v>
                </c:pt>
                <c:pt idx="11">
                  <c:v>8.</c:v>
                </c:pt>
                <c:pt idx="12">
                  <c:v>9.</c:v>
                </c:pt>
                <c:pt idx="13">
                  <c:v>10.1.</c:v>
                </c:pt>
                <c:pt idx="14">
                  <c:v>10.2.</c:v>
                </c:pt>
                <c:pt idx="15">
                  <c:v>11.1.</c:v>
                </c:pt>
                <c:pt idx="16">
                  <c:v>11.2.</c:v>
                </c:pt>
                <c:pt idx="17">
                  <c:v>12.1.</c:v>
                </c:pt>
                <c:pt idx="18">
                  <c:v>12.2.</c:v>
                </c:pt>
                <c:pt idx="19">
                  <c:v>12.3.</c:v>
                </c:pt>
                <c:pt idx="20">
                  <c:v>13.</c:v>
                </c:pt>
                <c:pt idx="21">
                  <c:v>14.</c:v>
                </c:pt>
              </c:strCache>
            </c:strRef>
          </c:cat>
          <c:val>
            <c:numRef>
              <c:f>Лист1!$B$8:$W$8</c:f>
              <c:numCache>
                <c:formatCode>General</c:formatCode>
                <c:ptCount val="22"/>
                <c:pt idx="0">
                  <c:v>93.55</c:v>
                </c:pt>
                <c:pt idx="1">
                  <c:v>81.45</c:v>
                </c:pt>
                <c:pt idx="2">
                  <c:v>86.69</c:v>
                </c:pt>
                <c:pt idx="3">
                  <c:v>91.940000000000026</c:v>
                </c:pt>
                <c:pt idx="4">
                  <c:v>68.95</c:v>
                </c:pt>
                <c:pt idx="5">
                  <c:v>88.710000000000022</c:v>
                </c:pt>
                <c:pt idx="6">
                  <c:v>85.48</c:v>
                </c:pt>
                <c:pt idx="7">
                  <c:v>82.26</c:v>
                </c:pt>
                <c:pt idx="8">
                  <c:v>91.13</c:v>
                </c:pt>
                <c:pt idx="9">
                  <c:v>90.32</c:v>
                </c:pt>
                <c:pt idx="10">
                  <c:v>88.31</c:v>
                </c:pt>
                <c:pt idx="11">
                  <c:v>90.32</c:v>
                </c:pt>
                <c:pt idx="12">
                  <c:v>95.56</c:v>
                </c:pt>
                <c:pt idx="13">
                  <c:v>87.9</c:v>
                </c:pt>
                <c:pt idx="14">
                  <c:v>99.19</c:v>
                </c:pt>
                <c:pt idx="15">
                  <c:v>89.52</c:v>
                </c:pt>
                <c:pt idx="16">
                  <c:v>73.790000000000006</c:v>
                </c:pt>
                <c:pt idx="17">
                  <c:v>91.940000000000026</c:v>
                </c:pt>
                <c:pt idx="18">
                  <c:v>91.940000000000026</c:v>
                </c:pt>
                <c:pt idx="19">
                  <c:v>91.940000000000026</c:v>
                </c:pt>
                <c:pt idx="20">
                  <c:v>55.91</c:v>
                </c:pt>
                <c:pt idx="21">
                  <c:v>77.819999999999993</c:v>
                </c:pt>
              </c:numCache>
            </c:numRef>
          </c:val>
        </c:ser>
        <c:marker val="1"/>
        <c:axId val="92399872"/>
        <c:axId val="92479872"/>
      </c:lineChart>
      <c:catAx>
        <c:axId val="92399872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№ задания</a:t>
                </a:r>
              </a:p>
            </c:rich>
          </c:tx>
        </c:title>
        <c:majorTickMark val="none"/>
        <c:tickLblPos val="nextTo"/>
        <c:crossAx val="92479872"/>
        <c:crosses val="autoZero"/>
        <c:auto val="1"/>
        <c:lblAlgn val="ctr"/>
        <c:lblOffset val="100"/>
      </c:catAx>
      <c:valAx>
        <c:axId val="92479872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Ср.% выполнения заданий</a:t>
                </a:r>
              </a:p>
            </c:rich>
          </c:tx>
        </c:title>
        <c:numFmt formatCode="General" sourceLinked="1"/>
        <c:tickLblPos val="nextTo"/>
        <c:crossAx val="92399872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200"/>
              <a:t>Распределение участников ВПР               по группам отметок 8 класс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'[+Б-8 Ф3_Статистика по отметкам (14).xlsx]Лист1'!$B$3</c:f>
              <c:strCache>
                <c:ptCount val="1"/>
                <c:pt idx="0">
                  <c:v>Нижегородская обл.</c:v>
                </c:pt>
              </c:strCache>
            </c:strRef>
          </c:tx>
          <c:dLbls>
            <c:dLbl>
              <c:idx val="0"/>
              <c:layout>
                <c:manualLayout>
                  <c:x val="-2.5157232704402552E-2"/>
                  <c:y val="2.0434227330779056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-5.0314465408805034E-2"/>
                  <c:y val="2.0434227330779056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1.6666666666666701E-2"/>
                  <c:y val="2.7777777777778258E-2"/>
                </c:manualLayout>
              </c:layout>
              <c:dLblPos val="outEnd"/>
              <c:showVal val="1"/>
            </c:dLbl>
            <c:dLblPos val="outEnd"/>
            <c:showVal val="1"/>
          </c:dLbls>
          <c:cat>
            <c:strRef>
              <c:f>'[+Б-8 Ф3_Статистика по отметкам (14).xlsx]Лист1'!$C$2:$F$2</c:f>
              <c:strCache>
                <c:ptCount val="4"/>
                <c:pt idx="0">
                  <c:v>"2"</c:v>
                </c:pt>
                <c:pt idx="1">
                  <c:v>"3"</c:v>
                </c:pt>
                <c:pt idx="2">
                  <c:v>"4"</c:v>
                </c:pt>
                <c:pt idx="3">
                  <c:v>"5"</c:v>
                </c:pt>
              </c:strCache>
            </c:strRef>
          </c:cat>
          <c:val>
            <c:numRef>
              <c:f>'[+Б-8 Ф3_Статистика по отметкам (14).xlsx]Лист1'!$C$3:$F$3</c:f>
              <c:numCache>
                <c:formatCode>General</c:formatCode>
                <c:ptCount val="4"/>
                <c:pt idx="0">
                  <c:v>13.62</c:v>
                </c:pt>
                <c:pt idx="1">
                  <c:v>51.65</c:v>
                </c:pt>
                <c:pt idx="2">
                  <c:v>28.34</c:v>
                </c:pt>
                <c:pt idx="3">
                  <c:v>6.39</c:v>
                </c:pt>
              </c:numCache>
            </c:numRef>
          </c:val>
        </c:ser>
        <c:ser>
          <c:idx val="1"/>
          <c:order val="1"/>
          <c:tx>
            <c:strRef>
              <c:f>'[+Б-8 Ф3_Статистика по отметкам (14).xlsx]Лист1'!$B$4</c:f>
              <c:strCache>
                <c:ptCount val="1"/>
                <c:pt idx="0">
                  <c:v>РФ</c:v>
                </c:pt>
              </c:strCache>
            </c:strRef>
          </c:tx>
          <c:spPr>
            <a:solidFill>
              <a:schemeClr val="tx1"/>
            </a:solidFill>
            <a:ln>
              <a:solidFill>
                <a:schemeClr val="tx1"/>
              </a:solidFill>
            </a:ln>
          </c:spPr>
          <c:dLbls>
            <c:dLbl>
              <c:idx val="0"/>
              <c:layout>
                <c:manualLayout>
                  <c:x val="3.7473712012414125E-2"/>
                  <c:y val="-7.9822206132280048E-3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7.2222222222222424E-2"/>
                  <c:y val="0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7.8039914821968134E-2"/>
                  <c:y val="5.1085568326948109E-3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5.2777777777777792E-2"/>
                  <c:y val="3.2407407407407787E-2"/>
                </c:manualLayout>
              </c:layout>
              <c:dLblPos val="outEnd"/>
              <c:showVal val="1"/>
            </c:dLbl>
            <c:dLblPos val="outEnd"/>
            <c:showVal val="1"/>
          </c:dLbls>
          <c:cat>
            <c:strRef>
              <c:f>'[+Б-8 Ф3_Статистика по отметкам (14).xlsx]Лист1'!$C$2:$F$2</c:f>
              <c:strCache>
                <c:ptCount val="4"/>
                <c:pt idx="0">
                  <c:v>"2"</c:v>
                </c:pt>
                <c:pt idx="1">
                  <c:v>"3"</c:v>
                </c:pt>
                <c:pt idx="2">
                  <c:v>"4"</c:v>
                </c:pt>
                <c:pt idx="3">
                  <c:v>"5"</c:v>
                </c:pt>
              </c:strCache>
            </c:strRef>
          </c:cat>
          <c:val>
            <c:numRef>
              <c:f>'[+Б-8 Ф3_Статистика по отметкам (14).xlsx]Лист1'!$C$4:$F$4</c:f>
              <c:numCache>
                <c:formatCode>General</c:formatCode>
                <c:ptCount val="4"/>
                <c:pt idx="0">
                  <c:v>14.88</c:v>
                </c:pt>
                <c:pt idx="1">
                  <c:v>49.720000000000013</c:v>
                </c:pt>
                <c:pt idx="2">
                  <c:v>29.39</c:v>
                </c:pt>
                <c:pt idx="3">
                  <c:v>6.01</c:v>
                </c:pt>
              </c:numCache>
            </c:numRef>
          </c:val>
        </c:ser>
        <c:dLbls>
          <c:showVal val="1"/>
        </c:dLbls>
        <c:axId val="117123328"/>
        <c:axId val="117203328"/>
      </c:barChart>
      <c:catAx>
        <c:axId val="117123328"/>
        <c:scaling>
          <c:orientation val="minMax"/>
        </c:scaling>
        <c:axPos val="b"/>
        <c:tickLblPos val="nextTo"/>
        <c:crossAx val="117203328"/>
        <c:crosses val="autoZero"/>
        <c:auto val="1"/>
        <c:lblAlgn val="ctr"/>
        <c:lblOffset val="100"/>
      </c:catAx>
      <c:valAx>
        <c:axId val="117203328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% участников</a:t>
                </a:r>
              </a:p>
            </c:rich>
          </c:tx>
        </c:title>
        <c:numFmt formatCode="General" sourceLinked="1"/>
        <c:tickLblPos val="nextTo"/>
        <c:crossAx val="117123328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charts/chart3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200"/>
              <a:t>Выполнение заданий ВПР в 11 параллели</a:t>
            </a:r>
          </a:p>
        </c:rich>
      </c:tx>
    </c:title>
    <c:plotArea>
      <c:layout>
        <c:manualLayout>
          <c:layoutTarget val="inner"/>
          <c:xMode val="edge"/>
          <c:yMode val="edge"/>
          <c:x val="0.10690507436570429"/>
          <c:y val="0.14663854518185226"/>
          <c:w val="0.85877973809424113"/>
          <c:h val="0.51803645512052932"/>
        </c:manualLayout>
      </c:layout>
      <c:lineChart>
        <c:grouping val="standard"/>
        <c:ser>
          <c:idx val="0"/>
          <c:order val="0"/>
          <c:tx>
            <c:strRef>
              <c:f>Лист2!$A$2</c:f>
              <c:strCache>
                <c:ptCount val="1"/>
                <c:pt idx="0">
                  <c:v>Нижегородская обл.</c:v>
                </c:pt>
              </c:strCache>
            </c:strRef>
          </c:tx>
          <c:cat>
            <c:strRef>
              <c:f>Лист2!$B$1:$W$1</c:f>
              <c:strCache>
                <c:ptCount val="22"/>
                <c:pt idx="0">
                  <c:v>1.1.</c:v>
                </c:pt>
                <c:pt idx="1">
                  <c:v>1.2.</c:v>
                </c:pt>
                <c:pt idx="2">
                  <c:v>2.1.</c:v>
                </c:pt>
                <c:pt idx="3">
                  <c:v>2.2.</c:v>
                </c:pt>
                <c:pt idx="4">
                  <c:v>2.3.</c:v>
                </c:pt>
                <c:pt idx="5">
                  <c:v>3.</c:v>
                </c:pt>
                <c:pt idx="6">
                  <c:v>4.</c:v>
                </c:pt>
                <c:pt idx="7">
                  <c:v>5.</c:v>
                </c:pt>
                <c:pt idx="8">
                  <c:v>6.1.</c:v>
                </c:pt>
                <c:pt idx="9">
                  <c:v>6.2.</c:v>
                </c:pt>
                <c:pt idx="10">
                  <c:v>7.</c:v>
                </c:pt>
                <c:pt idx="11">
                  <c:v>8.</c:v>
                </c:pt>
                <c:pt idx="12">
                  <c:v>9.</c:v>
                </c:pt>
                <c:pt idx="13">
                  <c:v>10.1.</c:v>
                </c:pt>
                <c:pt idx="14">
                  <c:v>10.2.</c:v>
                </c:pt>
                <c:pt idx="15">
                  <c:v>11.1.</c:v>
                </c:pt>
                <c:pt idx="16">
                  <c:v>11.2.</c:v>
                </c:pt>
                <c:pt idx="17">
                  <c:v>12.1.</c:v>
                </c:pt>
                <c:pt idx="18">
                  <c:v>12.2.</c:v>
                </c:pt>
                <c:pt idx="19">
                  <c:v>12.3.</c:v>
                </c:pt>
                <c:pt idx="20">
                  <c:v>13.</c:v>
                </c:pt>
                <c:pt idx="21">
                  <c:v>14.</c:v>
                </c:pt>
              </c:strCache>
            </c:strRef>
          </c:cat>
          <c:val>
            <c:numRef>
              <c:f>Лист2!$B$2:$W$2</c:f>
              <c:numCache>
                <c:formatCode>General</c:formatCode>
                <c:ptCount val="22"/>
                <c:pt idx="0">
                  <c:v>69.16</c:v>
                </c:pt>
                <c:pt idx="1">
                  <c:v>49.379999999999995</c:v>
                </c:pt>
                <c:pt idx="2">
                  <c:v>75.39</c:v>
                </c:pt>
                <c:pt idx="3">
                  <c:v>73.290000000000006</c:v>
                </c:pt>
                <c:pt idx="4">
                  <c:v>42.13</c:v>
                </c:pt>
                <c:pt idx="5">
                  <c:v>68.849999999999994</c:v>
                </c:pt>
                <c:pt idx="6">
                  <c:v>64.489999999999995</c:v>
                </c:pt>
                <c:pt idx="7">
                  <c:v>53.349999999999994</c:v>
                </c:pt>
                <c:pt idx="8">
                  <c:v>72.430000000000007</c:v>
                </c:pt>
                <c:pt idx="9">
                  <c:v>64.02</c:v>
                </c:pt>
                <c:pt idx="10">
                  <c:v>67.52</c:v>
                </c:pt>
                <c:pt idx="11">
                  <c:v>67.599999999999994</c:v>
                </c:pt>
                <c:pt idx="12">
                  <c:v>75.61999999999999</c:v>
                </c:pt>
                <c:pt idx="13">
                  <c:v>84.27</c:v>
                </c:pt>
                <c:pt idx="14">
                  <c:v>90.19</c:v>
                </c:pt>
                <c:pt idx="15">
                  <c:v>63.4</c:v>
                </c:pt>
                <c:pt idx="16">
                  <c:v>39.720000000000013</c:v>
                </c:pt>
                <c:pt idx="17">
                  <c:v>56.7</c:v>
                </c:pt>
                <c:pt idx="18">
                  <c:v>51.4</c:v>
                </c:pt>
                <c:pt idx="19">
                  <c:v>63.24</c:v>
                </c:pt>
                <c:pt idx="20">
                  <c:v>21.86</c:v>
                </c:pt>
                <c:pt idx="21">
                  <c:v>48.21</c:v>
                </c:pt>
              </c:numCache>
            </c:numRef>
          </c:val>
        </c:ser>
        <c:ser>
          <c:idx val="1"/>
          <c:order val="1"/>
          <c:tx>
            <c:strRef>
              <c:f>Лист2!$A$3</c:f>
              <c:strCache>
                <c:ptCount val="1"/>
                <c:pt idx="0">
                  <c:v>РФ</c:v>
                </c:pt>
              </c:strCache>
            </c:strRef>
          </c:tx>
          <c:spPr>
            <a:ln>
              <a:solidFill>
                <a:sysClr val="windowText" lastClr="000000"/>
              </a:solidFill>
            </a:ln>
          </c:spPr>
          <c:marker>
            <c:spPr>
              <a:solidFill>
                <a:schemeClr val="tx1"/>
              </a:solidFill>
              <a:ln>
                <a:solidFill>
                  <a:sysClr val="windowText" lastClr="000000"/>
                </a:solidFill>
              </a:ln>
            </c:spPr>
          </c:marker>
          <c:cat>
            <c:strRef>
              <c:f>Лист2!$B$1:$W$1</c:f>
              <c:strCache>
                <c:ptCount val="22"/>
                <c:pt idx="0">
                  <c:v>1.1.</c:v>
                </c:pt>
                <c:pt idx="1">
                  <c:v>1.2.</c:v>
                </c:pt>
                <c:pt idx="2">
                  <c:v>2.1.</c:v>
                </c:pt>
                <c:pt idx="3">
                  <c:v>2.2.</c:v>
                </c:pt>
                <c:pt idx="4">
                  <c:v>2.3.</c:v>
                </c:pt>
                <c:pt idx="5">
                  <c:v>3.</c:v>
                </c:pt>
                <c:pt idx="6">
                  <c:v>4.</c:v>
                </c:pt>
                <c:pt idx="7">
                  <c:v>5.</c:v>
                </c:pt>
                <c:pt idx="8">
                  <c:v>6.1.</c:v>
                </c:pt>
                <c:pt idx="9">
                  <c:v>6.2.</c:v>
                </c:pt>
                <c:pt idx="10">
                  <c:v>7.</c:v>
                </c:pt>
                <c:pt idx="11">
                  <c:v>8.</c:v>
                </c:pt>
                <c:pt idx="12">
                  <c:v>9.</c:v>
                </c:pt>
                <c:pt idx="13">
                  <c:v>10.1.</c:v>
                </c:pt>
                <c:pt idx="14">
                  <c:v>10.2.</c:v>
                </c:pt>
                <c:pt idx="15">
                  <c:v>11.1.</c:v>
                </c:pt>
                <c:pt idx="16">
                  <c:v>11.2.</c:v>
                </c:pt>
                <c:pt idx="17">
                  <c:v>12.1.</c:v>
                </c:pt>
                <c:pt idx="18">
                  <c:v>12.2.</c:v>
                </c:pt>
                <c:pt idx="19">
                  <c:v>12.3.</c:v>
                </c:pt>
                <c:pt idx="20">
                  <c:v>13.</c:v>
                </c:pt>
                <c:pt idx="21">
                  <c:v>14.</c:v>
                </c:pt>
              </c:strCache>
            </c:strRef>
          </c:cat>
          <c:val>
            <c:numRef>
              <c:f>Лист2!$B$3:$W$3</c:f>
              <c:numCache>
                <c:formatCode>General</c:formatCode>
                <c:ptCount val="22"/>
                <c:pt idx="0">
                  <c:v>74.31</c:v>
                </c:pt>
                <c:pt idx="1">
                  <c:v>53.52</c:v>
                </c:pt>
                <c:pt idx="2">
                  <c:v>79.7</c:v>
                </c:pt>
                <c:pt idx="3">
                  <c:v>77.14</c:v>
                </c:pt>
                <c:pt idx="4">
                  <c:v>44.87</c:v>
                </c:pt>
                <c:pt idx="5">
                  <c:v>74.790000000000006</c:v>
                </c:pt>
                <c:pt idx="6">
                  <c:v>72.489999999999995</c:v>
                </c:pt>
                <c:pt idx="7">
                  <c:v>52.83</c:v>
                </c:pt>
                <c:pt idx="8">
                  <c:v>76.5</c:v>
                </c:pt>
                <c:pt idx="9">
                  <c:v>71.069999999999993</c:v>
                </c:pt>
                <c:pt idx="10">
                  <c:v>67.23</c:v>
                </c:pt>
                <c:pt idx="11">
                  <c:v>71.52</c:v>
                </c:pt>
                <c:pt idx="12">
                  <c:v>69.02</c:v>
                </c:pt>
                <c:pt idx="13">
                  <c:v>85.33</c:v>
                </c:pt>
                <c:pt idx="14">
                  <c:v>91.710000000000022</c:v>
                </c:pt>
                <c:pt idx="15">
                  <c:v>65.22</c:v>
                </c:pt>
                <c:pt idx="16">
                  <c:v>40.1</c:v>
                </c:pt>
                <c:pt idx="17">
                  <c:v>57.839999999999996</c:v>
                </c:pt>
                <c:pt idx="18">
                  <c:v>54.58</c:v>
                </c:pt>
                <c:pt idx="19">
                  <c:v>65.33</c:v>
                </c:pt>
                <c:pt idx="20">
                  <c:v>25.21</c:v>
                </c:pt>
                <c:pt idx="21">
                  <c:v>51.05</c:v>
                </c:pt>
              </c:numCache>
            </c:numRef>
          </c:val>
        </c:ser>
        <c:marker val="1"/>
        <c:axId val="92491136"/>
        <c:axId val="92505984"/>
      </c:lineChart>
      <c:catAx>
        <c:axId val="92491136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№ задания</a:t>
                </a:r>
              </a:p>
            </c:rich>
          </c:tx>
          <c:layout>
            <c:manualLayout>
              <c:xMode val="edge"/>
              <c:yMode val="edge"/>
              <c:x val="0.46043632246503929"/>
              <c:y val="0.75848712459329681"/>
            </c:manualLayout>
          </c:layout>
        </c:title>
        <c:tickLblPos val="nextTo"/>
        <c:crossAx val="92505984"/>
        <c:crosses val="autoZero"/>
        <c:auto val="1"/>
        <c:lblAlgn val="ctr"/>
        <c:lblOffset val="100"/>
      </c:catAx>
      <c:valAx>
        <c:axId val="92505984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Количество участников</a:t>
                </a:r>
                <a:r>
                  <a:rPr lang="ru-RU" baseline="0"/>
                  <a:t> %</a:t>
                </a:r>
                <a:endParaRPr lang="ru-RU"/>
              </a:p>
            </c:rich>
          </c:tx>
        </c:title>
        <c:numFmt formatCode="General" sourceLinked="1"/>
        <c:tickLblPos val="nextTo"/>
        <c:crossAx val="92491136"/>
        <c:crosses val="autoZero"/>
        <c:crossBetween val="between"/>
      </c:valAx>
    </c:plotArea>
    <c:legend>
      <c:legendPos val="b"/>
      <c:layout>
        <c:manualLayout>
          <c:xMode val="edge"/>
          <c:yMode val="edge"/>
          <c:x val="0.33262743226615388"/>
          <c:y val="0.82770226302358163"/>
          <c:w val="0.42030644565151282"/>
          <c:h val="6.6603732544481722E-2"/>
        </c:manualLayout>
      </c:layout>
    </c:legend>
    <c:plotVisOnly val="1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Распределение участников ВПР       по группам отметок 9 класс</a:t>
            </a:r>
          </a:p>
        </c:rich>
      </c:tx>
      <c:layout>
        <c:manualLayout>
          <c:xMode val="edge"/>
          <c:yMode val="edge"/>
          <c:x val="8.8938381588715698E-2"/>
          <c:y val="3.7037037037037056E-2"/>
        </c:manualLayout>
      </c:layout>
    </c:title>
    <c:plotArea>
      <c:layout>
        <c:manualLayout>
          <c:layoutTarget val="inner"/>
          <c:xMode val="edge"/>
          <c:yMode val="edge"/>
          <c:x val="0.23485594215253044"/>
          <c:y val="0.25237557948934808"/>
          <c:w val="0.7157613417980877"/>
          <c:h val="0.45866513812210224"/>
        </c:manualLayout>
      </c:layout>
      <c:barChart>
        <c:barDir val="col"/>
        <c:grouping val="clustered"/>
        <c:ser>
          <c:idx val="0"/>
          <c:order val="0"/>
          <c:tx>
            <c:strRef>
              <c:f>Лист1!$A$2</c:f>
              <c:strCache>
                <c:ptCount val="1"/>
                <c:pt idx="0">
                  <c:v>Нижегородская обл.</c:v>
                </c:pt>
              </c:strCache>
            </c:strRef>
          </c:tx>
          <c:dLbls>
            <c:dLbl>
              <c:idx val="2"/>
              <c:layout>
                <c:manualLayout>
                  <c:x val="-8.3333333333333228E-3"/>
                  <c:y val="-2.7777777777778307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-4.7222222222222332E-2"/>
                  <c:y val="-3.2407407407407829E-2"/>
                </c:manualLayout>
              </c:layout>
              <c:dLblPos val="outEnd"/>
              <c:showVal val="1"/>
            </c:dLbl>
            <c:dLblPos val="outEnd"/>
            <c:showVal val="1"/>
          </c:dLbls>
          <c:cat>
            <c:strRef>
              <c:f>Лист1!$B$1:$E$1</c:f>
              <c:strCache>
                <c:ptCount val="4"/>
                <c:pt idx="0">
                  <c:v>"2"</c:v>
                </c:pt>
                <c:pt idx="1">
                  <c:v>"3"</c:v>
                </c:pt>
                <c:pt idx="2">
                  <c:v>"4"</c:v>
                </c:pt>
                <c:pt idx="3">
                  <c:v>"5"</c:v>
                </c:pt>
              </c:strCache>
            </c:strRef>
          </c:cat>
          <c:val>
            <c:numRef>
              <c:f>Лист1!$B$2:$E$2</c:f>
              <c:numCache>
                <c:formatCode>General</c:formatCode>
                <c:ptCount val="4"/>
                <c:pt idx="0">
                  <c:v>11.54</c:v>
                </c:pt>
                <c:pt idx="1">
                  <c:v>47.93</c:v>
                </c:pt>
                <c:pt idx="2">
                  <c:v>35.17</c:v>
                </c:pt>
                <c:pt idx="3">
                  <c:v>5.3599999999999985</c:v>
                </c:pt>
              </c:numCache>
            </c:numRef>
          </c:val>
        </c:ser>
        <c:ser>
          <c:idx val="1"/>
          <c:order val="1"/>
          <c:tx>
            <c:strRef>
              <c:f>Лист1!$A$3</c:f>
              <c:strCache>
                <c:ptCount val="1"/>
                <c:pt idx="0">
                  <c:v>РФ</c:v>
                </c:pt>
              </c:strCache>
            </c:strRef>
          </c:tx>
          <c:spPr>
            <a:solidFill>
              <a:schemeClr val="tx1"/>
            </a:solidFill>
          </c:spPr>
          <c:dLbls>
            <c:dLbl>
              <c:idx val="0"/>
              <c:layout>
                <c:manualLayout>
                  <c:x val="4.4729494283300475E-2"/>
                  <c:y val="-2.139238342333645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0.05"/>
                  <c:y val="0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0.05"/>
                  <c:y val="2.3148148148148147E-2"/>
                </c:manualLayout>
              </c:layout>
              <c:dLblPos val="outEnd"/>
              <c:showVal val="1"/>
            </c:dLbl>
            <c:dLbl>
              <c:idx val="3"/>
              <c:layout>
                <c:manualLayout>
                  <c:x val="2.7777777777778395E-3"/>
                  <c:y val="-3.7037037037037056E-2"/>
                </c:manualLayout>
              </c:layout>
              <c:dLblPos val="outEnd"/>
              <c:showVal val="1"/>
            </c:dLbl>
            <c:dLblPos val="outEnd"/>
            <c:showVal val="1"/>
          </c:dLbls>
          <c:cat>
            <c:strRef>
              <c:f>Лист1!$B$1:$E$1</c:f>
              <c:strCache>
                <c:ptCount val="4"/>
                <c:pt idx="0">
                  <c:v>"2"</c:v>
                </c:pt>
                <c:pt idx="1">
                  <c:v>"3"</c:v>
                </c:pt>
                <c:pt idx="2">
                  <c:v>"4"</c:v>
                </c:pt>
                <c:pt idx="3">
                  <c:v>"5"</c:v>
                </c:pt>
              </c:strCache>
            </c:strRef>
          </c:cat>
          <c:val>
            <c:numRef>
              <c:f>Лист1!$B$3:$E$3</c:f>
              <c:numCache>
                <c:formatCode>General</c:formatCode>
                <c:ptCount val="4"/>
                <c:pt idx="0">
                  <c:v>13.56</c:v>
                </c:pt>
                <c:pt idx="1">
                  <c:v>47.32</c:v>
                </c:pt>
                <c:pt idx="2">
                  <c:v>33.590000000000003</c:v>
                </c:pt>
                <c:pt idx="3">
                  <c:v>5.52</c:v>
                </c:pt>
              </c:numCache>
            </c:numRef>
          </c:val>
        </c:ser>
        <c:axId val="117492736"/>
        <c:axId val="119084160"/>
      </c:barChart>
      <c:catAx>
        <c:axId val="117492736"/>
        <c:scaling>
          <c:orientation val="minMax"/>
        </c:scaling>
        <c:axPos val="b"/>
        <c:tickLblPos val="nextTo"/>
        <c:crossAx val="119084160"/>
        <c:crosses val="autoZero"/>
        <c:auto val="1"/>
        <c:lblAlgn val="ctr"/>
        <c:lblOffset val="100"/>
      </c:catAx>
      <c:valAx>
        <c:axId val="119084160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Количество участников %</a:t>
                </a:r>
              </a:p>
              <a:p>
                <a:pPr>
                  <a:defRPr/>
                </a:pPr>
                <a:endParaRPr lang="ru-RU"/>
              </a:p>
            </c:rich>
          </c:tx>
          <c:layout>
            <c:manualLayout>
              <c:xMode val="edge"/>
              <c:yMode val="edge"/>
              <c:x val="4.3410852713178287E-2"/>
              <c:y val="0.2730545534397843"/>
            </c:manualLayout>
          </c:layout>
        </c:title>
        <c:numFmt formatCode="General" sourceLinked="1"/>
        <c:tickLblPos val="nextTo"/>
        <c:crossAx val="117492736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200"/>
            </a:pPr>
            <a:r>
              <a:rPr lang="ru-RU" sz="1200"/>
              <a:t>Распределение участников ВПР по группам отметок                  11 класс</a:t>
            </a:r>
          </a:p>
        </c:rich>
      </c:tx>
      <c:layout>
        <c:manualLayout>
          <c:xMode val="edge"/>
          <c:yMode val="edge"/>
          <c:x val="0.19599992223194326"/>
          <c:y val="8.453034279806157E-2"/>
        </c:manualLayout>
      </c:layout>
    </c:title>
    <c:plotArea>
      <c:layout>
        <c:manualLayout>
          <c:layoutTarget val="inner"/>
          <c:xMode val="edge"/>
          <c:yMode val="edge"/>
          <c:x val="0.13089129483814524"/>
          <c:y val="0.27392388451443833"/>
          <c:w val="0.79091661020117365"/>
          <c:h val="0.51792389295390062"/>
        </c:manualLayout>
      </c:layout>
      <c:barChart>
        <c:barDir val="col"/>
        <c:grouping val="clustered"/>
        <c:ser>
          <c:idx val="0"/>
          <c:order val="0"/>
          <c:tx>
            <c:strRef>
              <c:f>Лист1!$A$3</c:f>
              <c:strCache>
                <c:ptCount val="1"/>
                <c:pt idx="0">
                  <c:v>Нижегородская обл.</c:v>
                </c:pt>
              </c:strCache>
            </c:strRef>
          </c:tx>
          <c:dLbls>
            <c:dLbl>
              <c:idx val="0"/>
              <c:layout>
                <c:manualLayout>
                  <c:x val="-1.1111111111111125E-2"/>
                  <c:y val="9.2592592592594964E-3"/>
                </c:manualLayout>
              </c:layout>
              <c:showVal val="1"/>
            </c:dLbl>
            <c:dLbl>
              <c:idx val="1"/>
              <c:layout>
                <c:manualLayout>
                  <c:x val="-3.0555555555555582E-2"/>
                  <c:y val="-4.6296296296296892E-3"/>
                </c:manualLayout>
              </c:layout>
              <c:showVal val="1"/>
            </c:dLbl>
            <c:dLbl>
              <c:idx val="2"/>
              <c:layout>
                <c:manualLayout>
                  <c:x val="-1.3888888888889065E-2"/>
                  <c:y val="0"/>
                </c:manualLayout>
              </c:layout>
              <c:showVal val="1"/>
            </c:dLbl>
            <c:dLbl>
              <c:idx val="3"/>
              <c:layout>
                <c:manualLayout>
                  <c:x val="-3.6673207890886662E-2"/>
                  <c:y val="1.8518518518518583E-2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1" i="0" baseline="0"/>
                </a:pPr>
                <a:endParaRPr lang="ru-RU"/>
              </a:p>
            </c:txPr>
            <c:showVal val="1"/>
          </c:dLbls>
          <c:cat>
            <c:strRef>
              <c:f>Лист1!$B$2:$E$2</c:f>
              <c:strCache>
                <c:ptCount val="4"/>
                <c:pt idx="0">
                  <c:v>"2"</c:v>
                </c:pt>
                <c:pt idx="1">
                  <c:v>"3"</c:v>
                </c:pt>
                <c:pt idx="2">
                  <c:v>"4"</c:v>
                </c:pt>
                <c:pt idx="3">
                  <c:v>"5"</c:v>
                </c:pt>
              </c:strCache>
            </c:strRef>
          </c:cat>
          <c:val>
            <c:numRef>
              <c:f>Лист1!$B$3:$E$3</c:f>
              <c:numCache>
                <c:formatCode>General</c:formatCode>
                <c:ptCount val="4"/>
                <c:pt idx="0">
                  <c:v>5.3199999999999985</c:v>
                </c:pt>
                <c:pt idx="1">
                  <c:v>31.77</c:v>
                </c:pt>
                <c:pt idx="2">
                  <c:v>42.9</c:v>
                </c:pt>
                <c:pt idx="3">
                  <c:v>20</c:v>
                </c:pt>
              </c:numCache>
            </c:numRef>
          </c:val>
        </c:ser>
        <c:ser>
          <c:idx val="1"/>
          <c:order val="1"/>
          <c:tx>
            <c:strRef>
              <c:f>Лист1!$A$4</c:f>
              <c:strCache>
                <c:ptCount val="1"/>
                <c:pt idx="0">
                  <c:v>РФ</c:v>
                </c:pt>
              </c:strCache>
            </c:strRef>
          </c:tx>
          <c:spPr>
            <a:solidFill>
              <a:schemeClr val="tx1">
                <a:lumMod val="85000"/>
                <a:lumOff val="15000"/>
              </a:schemeClr>
            </a:solidFill>
          </c:spPr>
          <c:dLbls>
            <c:dLbl>
              <c:idx val="0"/>
              <c:layout>
                <c:manualLayout>
                  <c:x val="1.1111111111111101E-2"/>
                  <c:y val="0"/>
                </c:manualLayout>
              </c:layout>
              <c:showVal val="1"/>
            </c:dLbl>
            <c:dLbl>
              <c:idx val="1"/>
              <c:layout>
                <c:manualLayout>
                  <c:x val="1.6666666666666701E-2"/>
                  <c:y val="0"/>
                </c:manualLayout>
              </c:layout>
              <c:showVal val="1"/>
            </c:dLbl>
            <c:dLbl>
              <c:idx val="3"/>
              <c:layout>
                <c:manualLayout>
                  <c:x val="4.3538854307062357E-2"/>
                  <c:y val="4.5889929899176635E-3"/>
                </c:manualLayout>
              </c:layout>
              <c:showVal val="1"/>
            </c:dLbl>
            <c:txPr>
              <a:bodyPr/>
              <a:lstStyle/>
              <a:p>
                <a:pPr>
                  <a:defRPr sz="900" b="1" i="0" baseline="0"/>
                </a:pPr>
                <a:endParaRPr lang="ru-RU"/>
              </a:p>
            </c:txPr>
            <c:showVal val="1"/>
          </c:dLbls>
          <c:cat>
            <c:strRef>
              <c:f>Лист1!$B$2:$E$2</c:f>
              <c:strCache>
                <c:ptCount val="4"/>
                <c:pt idx="0">
                  <c:v>"2"</c:v>
                </c:pt>
                <c:pt idx="1">
                  <c:v>"3"</c:v>
                </c:pt>
                <c:pt idx="2">
                  <c:v>"4"</c:v>
                </c:pt>
                <c:pt idx="3">
                  <c:v>"5"</c:v>
                </c:pt>
              </c:strCache>
            </c:strRef>
          </c:cat>
          <c:val>
            <c:numRef>
              <c:f>Лист1!$B$4:$E$4</c:f>
              <c:numCache>
                <c:formatCode>General</c:formatCode>
                <c:ptCount val="4"/>
                <c:pt idx="0">
                  <c:v>4.1399999999999997</c:v>
                </c:pt>
                <c:pt idx="1">
                  <c:v>28.419999999999987</c:v>
                </c:pt>
                <c:pt idx="2">
                  <c:v>46.6</c:v>
                </c:pt>
                <c:pt idx="3">
                  <c:v>20.830000000000005</c:v>
                </c:pt>
              </c:numCache>
            </c:numRef>
          </c:val>
        </c:ser>
        <c:axId val="119236096"/>
        <c:axId val="119237632"/>
      </c:barChart>
      <c:catAx>
        <c:axId val="119236096"/>
        <c:scaling>
          <c:orientation val="minMax"/>
        </c:scaling>
        <c:axPos val="b"/>
        <c:numFmt formatCode="@" sourceLinked="1"/>
        <c:majorTickMark val="none"/>
        <c:tickLblPos val="nextTo"/>
        <c:crossAx val="119237632"/>
        <c:crosses val="autoZero"/>
        <c:auto val="1"/>
        <c:lblAlgn val="ctr"/>
        <c:lblOffset val="100"/>
      </c:catAx>
      <c:valAx>
        <c:axId val="119237632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% участников</a:t>
                </a:r>
              </a:p>
            </c:rich>
          </c:tx>
        </c:title>
        <c:numFmt formatCode="General" sourceLinked="1"/>
        <c:tickLblPos val="nextTo"/>
        <c:crossAx val="119236096"/>
        <c:crosses val="autoZero"/>
        <c:crossBetween val="between"/>
      </c:valAx>
    </c:plotArea>
    <c:legend>
      <c:legendPos val="b"/>
    </c:legend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/>
            </a:pPr>
            <a:r>
              <a:rPr lang="ru-RU" sz="1200"/>
              <a:t>Соответствие отметок за ВПР журнальным отметкам 6 класс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dLbls>
            <c:dLbl>
              <c:idx val="1"/>
              <c:layout>
                <c:manualLayout>
                  <c:x val="0"/>
                  <c:y val="1.0380625665647531E-2"/>
                </c:manualLayout>
              </c:layout>
              <c:showVal val="1"/>
            </c:dLbl>
            <c:txPr>
              <a:bodyPr/>
              <a:lstStyle/>
              <a:p>
                <a:pPr>
                  <a:defRPr b="0" i="0" baseline="0"/>
                </a:pPr>
                <a:endParaRPr lang="ru-RU"/>
              </a:p>
            </c:txPr>
            <c:showVal val="1"/>
          </c:dLbls>
          <c:cat>
            <c:strRef>
              <c:f>Лист1!$A$3:$A$5</c:f>
              <c:strCache>
                <c:ptCount val="3"/>
                <c:pt idx="0">
                  <c:v>  Понизили  %</c:v>
                </c:pt>
                <c:pt idx="1">
                  <c:v>  Подтвердили  %</c:v>
                </c:pt>
                <c:pt idx="2">
                  <c:v>  Повысили  %</c:v>
                </c:pt>
              </c:strCache>
            </c:strRef>
          </c:cat>
          <c:val>
            <c:numRef>
              <c:f>Лист1!$B$3:$B$5</c:f>
              <c:numCache>
                <c:formatCode>General</c:formatCode>
                <c:ptCount val="3"/>
                <c:pt idx="0">
                  <c:v>67.069999999999993</c:v>
                </c:pt>
                <c:pt idx="1">
                  <c:v>31.06</c:v>
                </c:pt>
                <c:pt idx="2">
                  <c:v>1.87</c:v>
                </c:pt>
              </c:numCache>
            </c:numRef>
          </c:val>
        </c:ser>
        <c:axId val="122655872"/>
        <c:axId val="122657408"/>
      </c:barChart>
      <c:catAx>
        <c:axId val="122655872"/>
        <c:scaling>
          <c:orientation val="minMax"/>
        </c:scaling>
        <c:axPos val="b"/>
        <c:tickLblPos val="nextTo"/>
        <c:crossAx val="122657408"/>
        <c:crosses val="autoZero"/>
        <c:auto val="1"/>
        <c:lblAlgn val="ctr"/>
        <c:lblOffset val="100"/>
      </c:catAx>
      <c:valAx>
        <c:axId val="122657408"/>
        <c:scaling>
          <c:orientation val="minMax"/>
          <c:max val="60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Количество участников в %</a:t>
                </a:r>
              </a:p>
            </c:rich>
          </c:tx>
        </c:title>
        <c:numFmt formatCode="General" sourceLinked="1"/>
        <c:tickLblPos val="nextTo"/>
        <c:crossAx val="122655872"/>
        <c:crosses val="autoZero"/>
        <c:crossBetween val="between"/>
        <c:majorUnit val="10"/>
      </c:valAx>
    </c:plotArea>
    <c:plotVisOnly val="1"/>
  </c:chart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100"/>
            </a:pPr>
            <a:r>
              <a:rPr lang="ru-RU" sz="1200"/>
              <a:t>Соответствие отметок за ВПР  журнальным отметкам 7 класс</a:t>
            </a:r>
          </a:p>
        </c:rich>
      </c:tx>
      <c:layout>
        <c:manualLayout>
          <c:xMode val="edge"/>
          <c:yMode val="edge"/>
          <c:x val="0.17407664692077507"/>
          <c:y val="0"/>
        </c:manualLayout>
      </c:layout>
    </c:title>
    <c:plotArea>
      <c:layout>
        <c:manualLayout>
          <c:layoutTarget val="inner"/>
          <c:xMode val="edge"/>
          <c:yMode val="edge"/>
          <c:x val="0.15626659130723933"/>
          <c:y val="0.17822184801935545"/>
          <c:w val="0.81196981627296583"/>
          <c:h val="0.68873432487605657"/>
        </c:manualLayout>
      </c:layout>
      <c:barChart>
        <c:barDir val="col"/>
        <c:grouping val="clustered"/>
        <c:ser>
          <c:idx val="0"/>
          <c:order val="0"/>
          <c:dLbls>
            <c:dLbl>
              <c:idx val="0"/>
              <c:layout>
                <c:manualLayout>
                  <c:x val="0"/>
                  <c:y val="2.3148148148148147E-2"/>
                </c:manualLayout>
              </c:layout>
              <c:dLblPos val="outEnd"/>
              <c:showVal val="1"/>
            </c:dLbl>
            <c:dLbl>
              <c:idx val="1"/>
              <c:layout>
                <c:manualLayout>
                  <c:x val="0"/>
                  <c:y val="-2.7777777777778224E-2"/>
                </c:manualLayout>
              </c:layout>
              <c:dLblPos val="outEnd"/>
              <c:showVal val="1"/>
            </c:dLbl>
            <c:dLbl>
              <c:idx val="2"/>
              <c:layout>
                <c:manualLayout>
                  <c:x val="-2.7777777777778295E-3"/>
                  <c:y val="2.3148148148148147E-2"/>
                </c:manualLayout>
              </c:layout>
              <c:dLblPos val="outEnd"/>
              <c:showVal val="1"/>
            </c:dLbl>
            <c:dLblPos val="outEnd"/>
            <c:showVal val="1"/>
          </c:dLbls>
          <c:cat>
            <c:strRef>
              <c:f>Лист1!$A$1:$A$3</c:f>
              <c:strCache>
                <c:ptCount val="3"/>
                <c:pt idx="0">
                  <c:v>  Понизили  %</c:v>
                </c:pt>
                <c:pt idx="1">
                  <c:v>  Подтвердили %</c:v>
                </c:pt>
                <c:pt idx="2">
                  <c:v>  Повысили %</c:v>
                </c:pt>
              </c:strCache>
            </c:strRef>
          </c:cat>
          <c:val>
            <c:numRef>
              <c:f>Лист1!$B$1:$B$3</c:f>
              <c:numCache>
                <c:formatCode>General</c:formatCode>
                <c:ptCount val="3"/>
                <c:pt idx="0">
                  <c:v>63.55</c:v>
                </c:pt>
                <c:pt idx="1">
                  <c:v>33.86</c:v>
                </c:pt>
                <c:pt idx="2">
                  <c:v>2.58</c:v>
                </c:pt>
              </c:numCache>
            </c:numRef>
          </c:val>
        </c:ser>
        <c:dLbls>
          <c:showVal val="1"/>
        </c:dLbls>
        <c:axId val="131595264"/>
        <c:axId val="131708032"/>
      </c:barChart>
      <c:catAx>
        <c:axId val="131595264"/>
        <c:scaling>
          <c:orientation val="minMax"/>
        </c:scaling>
        <c:axPos val="b"/>
        <c:tickLblPos val="nextTo"/>
        <c:crossAx val="131708032"/>
        <c:crosses val="autoZero"/>
        <c:auto val="1"/>
        <c:lblAlgn val="ctr"/>
        <c:lblOffset val="100"/>
      </c:catAx>
      <c:valAx>
        <c:axId val="131708032"/>
        <c:scaling>
          <c:orientation val="minMax"/>
          <c:max val="60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Количество участников %</a:t>
                </a:r>
              </a:p>
            </c:rich>
          </c:tx>
        </c:title>
        <c:numFmt formatCode="General" sourceLinked="1"/>
        <c:tickLblPos val="nextTo"/>
        <c:crossAx val="131595264"/>
        <c:crosses val="autoZero"/>
        <c:crossBetween val="between"/>
      </c:valAx>
    </c:plotArea>
    <c:plotVisOnly val="1"/>
  </c:chart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200"/>
              <a:t>Соответствие отметок за ВПР журнальным отметкам 8 класс</a:t>
            </a:r>
          </a:p>
        </c:rich>
      </c:tx>
      <c:layout>
        <c:manualLayout>
          <c:xMode val="edge"/>
          <c:yMode val="edge"/>
          <c:x val="0.13666635788173634"/>
          <c:y val="8.4345612403590722E-4"/>
        </c:manualLayout>
      </c:layout>
    </c:title>
    <c:plotArea>
      <c:layout/>
      <c:barChart>
        <c:barDir val="col"/>
        <c:grouping val="clustered"/>
        <c:ser>
          <c:idx val="0"/>
          <c:order val="0"/>
          <c:dLbls>
            <c:dLbl>
              <c:idx val="0"/>
              <c:layout>
                <c:manualLayout>
                  <c:x val="0"/>
                  <c:y val="-9.7222222222222265E-2"/>
                </c:manualLayout>
              </c:layout>
              <c:dLblPos val="inEnd"/>
              <c:showVal val="1"/>
            </c:dLbl>
            <c:dLbl>
              <c:idx val="1"/>
              <c:layout>
                <c:manualLayout>
                  <c:x val="0"/>
                  <c:y val="-0.12037037037037036"/>
                </c:manualLayout>
              </c:layout>
              <c:dLblPos val="inEnd"/>
              <c:showVal val="1"/>
            </c:dLbl>
            <c:dLblPos val="inEnd"/>
            <c:showVal val="1"/>
          </c:dLbls>
          <c:cat>
            <c:strRef>
              <c:f>Лист1!$B$2:$B$4</c:f>
              <c:strCache>
                <c:ptCount val="3"/>
                <c:pt idx="0">
                  <c:v>  Понизили  %</c:v>
                </c:pt>
                <c:pt idx="1">
                  <c:v>  Подтвердили  %</c:v>
                </c:pt>
                <c:pt idx="2">
                  <c:v>  Повысили %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59.809999999999995</c:v>
                </c:pt>
                <c:pt idx="1">
                  <c:v>36.68</c:v>
                </c:pt>
                <c:pt idx="2">
                  <c:v>3.51</c:v>
                </c:pt>
              </c:numCache>
            </c:numRef>
          </c:val>
        </c:ser>
        <c:dLbls>
          <c:showVal val="1"/>
        </c:dLbls>
        <c:axId val="82688640"/>
        <c:axId val="82690432"/>
      </c:barChart>
      <c:catAx>
        <c:axId val="82688640"/>
        <c:scaling>
          <c:orientation val="minMax"/>
        </c:scaling>
        <c:axPos val="b"/>
        <c:tickLblPos val="nextTo"/>
        <c:crossAx val="82690432"/>
        <c:crosses val="autoZero"/>
        <c:auto val="1"/>
        <c:lblAlgn val="ctr"/>
        <c:lblOffset val="100"/>
      </c:catAx>
      <c:valAx>
        <c:axId val="82690432"/>
        <c:scaling>
          <c:orientation val="minMax"/>
          <c:max val="60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Количество участников %</a:t>
                </a:r>
              </a:p>
            </c:rich>
          </c:tx>
        </c:title>
        <c:numFmt formatCode="General" sourceLinked="1"/>
        <c:tickLblPos val="nextTo"/>
        <c:crossAx val="82688640"/>
        <c:crosses val="autoZero"/>
        <c:crossBetween val="between"/>
      </c:valAx>
    </c:plotArea>
    <c:plotVisOnly val="1"/>
  </c:chart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200" b="1" i="0" baseline="0"/>
              <a:t>Соответствие отметок за ВПР журнальным отметкам 9 класс</a:t>
            </a:r>
            <a:endParaRPr lang="ru-RU" sz="1200"/>
          </a:p>
        </c:rich>
      </c:tx>
    </c:title>
    <c:plotArea>
      <c:layout>
        <c:manualLayout>
          <c:layoutTarget val="inner"/>
          <c:xMode val="edge"/>
          <c:yMode val="edge"/>
          <c:x val="0.20363260805417072"/>
          <c:y val="0.21315161059413029"/>
          <c:w val="0.75297488701486803"/>
          <c:h val="0.5556443808160344"/>
        </c:manualLayout>
      </c:layout>
      <c:barChart>
        <c:barDir val="col"/>
        <c:grouping val="clustered"/>
        <c:ser>
          <c:idx val="0"/>
          <c:order val="0"/>
          <c:dLbls>
            <c:dLbl>
              <c:idx val="0"/>
              <c:layout>
                <c:manualLayout>
                  <c:x val="7.8895463510849032E-3"/>
                  <c:y val="-0.12606060606060587"/>
                </c:manualLayout>
              </c:layout>
              <c:dLblPos val="inEnd"/>
              <c:showVal val="1"/>
            </c:dLbl>
            <c:dLbl>
              <c:idx val="1"/>
              <c:layout>
                <c:manualLayout>
                  <c:x val="-3.9447731755424403E-3"/>
                  <c:y val="-0.10666666666666733"/>
                </c:manualLayout>
              </c:layout>
              <c:dLblPos val="inEnd"/>
              <c:showVal val="1"/>
            </c:dLbl>
            <c:dLbl>
              <c:idx val="2"/>
              <c:layout>
                <c:manualLayout>
                  <c:x val="-3.9447731755424403E-3"/>
                  <c:y val="-2.2053734192316876E-2"/>
                </c:manualLayout>
              </c:layout>
              <c:dLblPos val="inEnd"/>
              <c:showVal val="1"/>
            </c:dLbl>
            <c:dLblPos val="inEnd"/>
            <c:showVal val="1"/>
          </c:dLbls>
          <c:cat>
            <c:strRef>
              <c:f>Лист1!$A$1:$A$3</c:f>
              <c:strCache>
                <c:ptCount val="3"/>
                <c:pt idx="0">
                  <c:v>  Понизили  %</c:v>
                </c:pt>
                <c:pt idx="1">
                  <c:v>  Подтвердили %</c:v>
                </c:pt>
                <c:pt idx="2">
                  <c:v>  Повысили  %</c:v>
                </c:pt>
              </c:strCache>
            </c:strRef>
          </c:cat>
          <c:val>
            <c:numRef>
              <c:f>Лист1!$B$1:$B$3</c:f>
              <c:numCache>
                <c:formatCode>General</c:formatCode>
                <c:ptCount val="3"/>
                <c:pt idx="0">
                  <c:v>50.06</c:v>
                </c:pt>
                <c:pt idx="1">
                  <c:v>46.230000000000011</c:v>
                </c:pt>
                <c:pt idx="2">
                  <c:v>3.72</c:v>
                </c:pt>
              </c:numCache>
            </c:numRef>
          </c:val>
        </c:ser>
        <c:dLbls>
          <c:showVal val="1"/>
        </c:dLbls>
        <c:axId val="83431808"/>
        <c:axId val="83433344"/>
      </c:barChart>
      <c:catAx>
        <c:axId val="83431808"/>
        <c:scaling>
          <c:orientation val="minMax"/>
        </c:scaling>
        <c:axPos val="b"/>
        <c:tickLblPos val="nextTo"/>
        <c:crossAx val="83433344"/>
        <c:crosses val="autoZero"/>
        <c:auto val="1"/>
        <c:lblAlgn val="ctr"/>
        <c:lblOffset val="100"/>
      </c:catAx>
      <c:valAx>
        <c:axId val="83433344"/>
        <c:scaling>
          <c:orientation val="minMax"/>
        </c:scaling>
        <c:axPos val="l"/>
        <c:majorGridlines/>
        <c:title>
          <c:tx>
            <c:rich>
              <a:bodyPr rot="-5400000" vert="horz"/>
              <a:lstStyle/>
              <a:p>
                <a:pPr>
                  <a:defRPr/>
                </a:pPr>
                <a:r>
                  <a:rPr lang="ru-RU"/>
                  <a:t>Количество участников %</a:t>
                </a:r>
              </a:p>
            </c:rich>
          </c:tx>
        </c:title>
        <c:numFmt formatCode="General" sourceLinked="1"/>
        <c:tickLblPos val="nextTo"/>
        <c:crossAx val="83431808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0688A-034C-4D07-8F79-A1C88C6FF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1520</TotalTime>
  <Pages>1</Pages>
  <Words>7336</Words>
  <Characters>41819</Characters>
  <Application>Microsoft Office Word</Application>
  <DocSecurity>0</DocSecurity>
  <Lines>348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Мама</dc:creator>
  <cp:keywords/>
  <dc:description/>
  <cp:lastModifiedBy>svr</cp:lastModifiedBy>
  <cp:revision>69</cp:revision>
  <cp:lastPrinted>2020-12-15T09:41:00Z</cp:lastPrinted>
  <dcterms:created xsi:type="dcterms:W3CDTF">2020-11-30T16:53:00Z</dcterms:created>
  <dcterms:modified xsi:type="dcterms:W3CDTF">2021-01-11T07:13:00Z</dcterms:modified>
</cp:coreProperties>
</file>